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3061" w14:textId="32F8AEFB" w:rsidR="00F16829" w:rsidRDefault="00F16829" w:rsidP="00F16829">
      <w:pPr>
        <w:pStyle w:val="Heading1"/>
        <w:pBdr>
          <w:bottom w:val="single" w:sz="4" w:space="1" w:color="17365D" w:themeColor="text2" w:themeShade="BF"/>
        </w:pBdr>
      </w:pPr>
      <w:r>
        <w:t>Commissioning and Tuning</w:t>
      </w:r>
    </w:p>
    <w:p w14:paraId="1405ACB8" w14:textId="77777777" w:rsidR="00F16829" w:rsidRPr="00B81563" w:rsidRDefault="00F16829" w:rsidP="00B81563">
      <w:pPr>
        <w:pStyle w:val="Heading3"/>
      </w:pPr>
      <w:r w:rsidRPr="00B81563">
        <w:t>Credit 2</w:t>
      </w:r>
    </w:p>
    <w:p w14:paraId="180D932D" w14:textId="75EE6B78" w:rsidR="00F16829" w:rsidRPr="00B81563" w:rsidRDefault="00F16829" w:rsidP="00B81563">
      <w:pPr>
        <w:pStyle w:val="Heading3"/>
      </w:pPr>
      <w:r w:rsidRPr="00B81563">
        <w:t>Design Review Submission</w:t>
      </w:r>
      <w:r w:rsidR="003914B6">
        <w:t xml:space="preserve"> </w:t>
      </w:r>
      <w:sdt>
        <w:sdtPr>
          <w:rPr>
            <w:bCs w:val="0"/>
            <w:caps w:val="0"/>
          </w:r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3914B6">
            <w:rPr>
              <w:rFonts w:ascii="MS Gothic" w:eastAsia="MS Gothic" w:hAnsi="MS Gothic" w:hint="eastAsia"/>
            </w:rPr>
            <w:t>☐</w:t>
          </w:r>
        </w:sdtContent>
      </w:sdt>
      <w:r w:rsidRPr="00B81563">
        <w:tab/>
        <w:t>As Built Submission</w:t>
      </w:r>
      <w:r w:rsidRPr="00B81563">
        <w:tab/>
      </w:r>
      <w:r w:rsidR="003914B6" w:rsidRPr="003914B6">
        <w:t xml:space="preserve"> </w:t>
      </w:r>
      <w:sdt>
        <w:sdtPr>
          <w:rPr>
            <w:bCs w:val="0"/>
            <w:caps w:val="0"/>
          </w:rPr>
          <w:id w:val="195335325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3914B6">
            <w:rPr>
              <w:rFonts w:ascii="MS Gothic" w:eastAsia="MS Gothic" w:hAnsi="MS Gothic" w:hint="eastAsia"/>
            </w:rPr>
            <w:t>☐</w:t>
          </w:r>
        </w:sdtContent>
      </w:sdt>
      <w:r w:rsidRPr="008E53D0">
        <w:rPr>
          <w:color w:val="7030A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F16829" w:rsidRPr="00B81563" w14:paraId="03F8AB64" w14:textId="77777777" w:rsidTr="00D013C4">
        <w:tc>
          <w:tcPr>
            <w:tcW w:w="3510" w:type="dxa"/>
            <w:vAlign w:val="center"/>
          </w:tcPr>
          <w:p w14:paraId="5BD3F119" w14:textId="77777777" w:rsidR="00F16829" w:rsidRPr="00B81563" w:rsidRDefault="00F16829" w:rsidP="00B81563">
            <w:pPr>
              <w:pStyle w:val="Heading3"/>
            </w:pPr>
            <w:r w:rsidRPr="00B81563">
              <w:t>Total Points available:</w:t>
            </w:r>
          </w:p>
        </w:tc>
        <w:tc>
          <w:tcPr>
            <w:tcW w:w="1080" w:type="dxa"/>
            <w:vAlign w:val="center"/>
          </w:tcPr>
          <w:p w14:paraId="6CD53E6C" w14:textId="77777777" w:rsidR="00F16829" w:rsidRPr="00B81563" w:rsidRDefault="00F16829" w:rsidP="00B81563">
            <w:pPr>
              <w:pStyle w:val="Heading3"/>
            </w:pPr>
            <w:r w:rsidRPr="00B81563">
              <w:t>4</w:t>
            </w:r>
          </w:p>
        </w:tc>
        <w:tc>
          <w:tcPr>
            <w:tcW w:w="3173" w:type="dxa"/>
            <w:vAlign w:val="center"/>
          </w:tcPr>
          <w:p w14:paraId="4BC8961E" w14:textId="77777777" w:rsidR="00F16829" w:rsidRPr="00B81563" w:rsidRDefault="00F16829" w:rsidP="00B81563">
            <w:pPr>
              <w:pStyle w:val="Heading3"/>
            </w:pPr>
            <w:r w:rsidRPr="00B81563">
              <w:t>Points claimed:</w:t>
            </w:r>
          </w:p>
        </w:tc>
        <w:tc>
          <w:tcPr>
            <w:tcW w:w="1417" w:type="dxa"/>
            <w:vAlign w:val="center"/>
          </w:tcPr>
          <w:p w14:paraId="6933D17E" w14:textId="0DB67856" w:rsidR="00F16829" w:rsidRPr="00B81563" w:rsidRDefault="00205F88" w:rsidP="00B81563">
            <w:pPr>
              <w:pStyle w:val="Heading3"/>
            </w:pPr>
            <w:r w:rsidRPr="002B3C85">
              <w:rPr>
                <w:color w:val="7030A0"/>
              </w:rPr>
              <w:t>[#]</w:t>
            </w:r>
          </w:p>
        </w:tc>
      </w:tr>
    </w:tbl>
    <w:p w14:paraId="75D3BBEB" w14:textId="77777777" w:rsidR="005C34D2" w:rsidRDefault="006E0326">
      <w:r w:rsidRPr="00EE41B9">
        <w:rPr>
          <w:color w:val="auto"/>
        </w:rPr>
        <w:t>The project has utilised the following commissioning</w:t>
      </w:r>
      <w:r>
        <w:rPr>
          <w:color w:val="auto"/>
        </w:rPr>
        <w:t xml:space="preserve">, </w:t>
      </w:r>
      <w:proofErr w:type="gramStart"/>
      <w:r>
        <w:rPr>
          <w:color w:val="auto"/>
        </w:rPr>
        <w:t>handover</w:t>
      </w:r>
      <w:proofErr w:type="gramEnd"/>
      <w:r w:rsidRPr="00EE41B9">
        <w:rPr>
          <w:color w:val="auto"/>
        </w:rPr>
        <w:t xml:space="preserve"> and tuning initiatives to ensure all building services operate to their full potential:</w:t>
      </w:r>
    </w:p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592"/>
        <w:gridCol w:w="1728"/>
        <w:gridCol w:w="4154"/>
        <w:gridCol w:w="1464"/>
        <w:gridCol w:w="1089"/>
      </w:tblGrid>
      <w:tr w:rsidR="009E15A8" w14:paraId="1FF3D5E8" w14:textId="77777777" w:rsidTr="003B3D65">
        <w:tc>
          <w:tcPr>
            <w:tcW w:w="328" w:type="pct"/>
            <w:vAlign w:val="center"/>
          </w:tcPr>
          <w:p w14:paraId="56DD271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57" w:type="pct"/>
            <w:vAlign w:val="center"/>
          </w:tcPr>
          <w:p w14:paraId="7D31C651" w14:textId="77777777" w:rsidR="00775B2C" w:rsidRDefault="00FD6CC4" w:rsidP="00EF03F6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01" w:type="pct"/>
            <w:vAlign w:val="center"/>
          </w:tcPr>
          <w:p w14:paraId="79920244" w14:textId="77777777" w:rsidR="00775B2C" w:rsidRDefault="00017B56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811" w:type="pct"/>
            <w:vAlign w:val="center"/>
          </w:tcPr>
          <w:p w14:paraId="716DD9D2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03" w:type="pct"/>
            <w:vAlign w:val="center"/>
          </w:tcPr>
          <w:p w14:paraId="1E4A3584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3914B6" w14:paraId="586F0381" w14:textId="77777777" w:rsidTr="003B3D65">
        <w:tc>
          <w:tcPr>
            <w:tcW w:w="328" w:type="pct"/>
            <w:vAlign w:val="center"/>
          </w:tcPr>
          <w:p w14:paraId="6861EDA9" w14:textId="569DCB82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1</w:t>
            </w:r>
          </w:p>
        </w:tc>
        <w:tc>
          <w:tcPr>
            <w:tcW w:w="957" w:type="pct"/>
            <w:vAlign w:val="center"/>
          </w:tcPr>
          <w:p w14:paraId="0FE75812" w14:textId="03602FB1" w:rsidR="003914B6" w:rsidRPr="00F16829" w:rsidRDefault="00205591" w:rsidP="00F16829">
            <w:pPr>
              <w:rPr>
                <w:b/>
              </w:rPr>
            </w:pPr>
            <w:r>
              <w:rPr>
                <w:b/>
              </w:rPr>
              <w:t>Conditional Requirement</w:t>
            </w:r>
            <w:ins w:id="0" w:author="Bhumika Mistry" w:date="2022-02-01T11:35:00Z">
              <w:r w:rsidR="00574AA2">
                <w:rPr>
                  <w:b/>
                </w:rPr>
                <w:t xml:space="preserve"> </w:t>
              </w:r>
            </w:ins>
          </w:p>
        </w:tc>
        <w:tc>
          <w:tcPr>
            <w:tcW w:w="2301" w:type="pct"/>
            <w:vAlign w:val="center"/>
          </w:tcPr>
          <w:p w14:paraId="392A5EB1" w14:textId="355D8C46" w:rsidR="003914B6" w:rsidRPr="00F865AC" w:rsidRDefault="001F398C" w:rsidP="00D013C4">
            <w:pPr>
              <w:rPr>
                <w:szCs w:val="20"/>
              </w:rPr>
            </w:pPr>
            <w:ins w:id="1" w:author="Bhumika Mistry" w:date="2022-02-04T14:46:00Z">
              <w:r>
                <w:rPr>
                  <w:szCs w:val="20"/>
                </w:rPr>
                <w:t>The building has set environmental performance targets, been commissioned, and will be tuned.</w:t>
              </w:r>
            </w:ins>
            <w:commentRangeStart w:id="2"/>
            <w:commentRangeStart w:id="3"/>
            <w:del w:id="4" w:author="Bhumika Mistry" w:date="2022-02-04T14:46:00Z">
              <w:r w:rsidR="003914B6" w:rsidRPr="00355EA8" w:rsidDel="001F398C">
                <w:rPr>
                  <w:szCs w:val="20"/>
                </w:rPr>
                <w:delText>D</w:delText>
              </w:r>
              <w:r w:rsidR="003914B6" w:rsidRPr="006627C9" w:rsidDel="001F398C">
                <w:rPr>
                  <w:szCs w:val="20"/>
                </w:rPr>
                <w:delText>ocumented targets for the environmental performance of the project must be set.</w:delText>
              </w:r>
              <w:commentRangeEnd w:id="2"/>
              <w:r w:rsidR="00251E05" w:rsidDel="001F398C">
                <w:rPr>
                  <w:rStyle w:val="CommentReference"/>
                </w:rPr>
                <w:commentReference w:id="2"/>
              </w:r>
              <w:commentRangeEnd w:id="3"/>
              <w:r w:rsidR="00EF1439" w:rsidDel="001F398C">
                <w:rPr>
                  <w:rStyle w:val="CommentReference"/>
                </w:rPr>
                <w:commentReference w:id="3"/>
              </w:r>
            </w:del>
          </w:p>
        </w:tc>
        <w:tc>
          <w:tcPr>
            <w:tcW w:w="811" w:type="pct"/>
            <w:vAlign w:val="center"/>
          </w:tcPr>
          <w:p w14:paraId="297F6FF6" w14:textId="5F1F8A32" w:rsidR="003914B6" w:rsidRDefault="002644E7" w:rsidP="001C55B2">
            <w:pPr>
              <w:jc w:val="center"/>
            </w:pPr>
            <w:r>
              <w:t>2</w:t>
            </w:r>
          </w:p>
        </w:tc>
        <w:tc>
          <w:tcPr>
            <w:tcW w:w="603" w:type="pct"/>
            <w:vAlign w:val="center"/>
          </w:tcPr>
          <w:p w14:paraId="18F70B08" w14:textId="6A7EACFE" w:rsidR="003914B6" w:rsidRDefault="00A37D96">
            <w:pPr>
              <w:jc w:val="center"/>
            </w:pPr>
            <w:sdt>
              <w:sdtPr>
                <w:id w:val="130982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644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914B6" w14:paraId="7386CCE8" w14:textId="77777777" w:rsidTr="003B3D65">
        <w:tc>
          <w:tcPr>
            <w:tcW w:w="328" w:type="pct"/>
            <w:vAlign w:val="center"/>
          </w:tcPr>
          <w:p w14:paraId="35E63E49" w14:textId="7E95303C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2</w:t>
            </w:r>
          </w:p>
        </w:tc>
        <w:tc>
          <w:tcPr>
            <w:tcW w:w="957" w:type="pct"/>
            <w:vAlign w:val="center"/>
          </w:tcPr>
          <w:p w14:paraId="5CF048DD" w14:textId="77777777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Services and Maintainability Review</w:t>
            </w:r>
          </w:p>
        </w:tc>
        <w:tc>
          <w:tcPr>
            <w:tcW w:w="2301" w:type="pct"/>
          </w:tcPr>
          <w:p w14:paraId="09283808" w14:textId="77777777" w:rsidR="003914B6" w:rsidRPr="00F865AC" w:rsidRDefault="003914B6" w:rsidP="00D013C4">
            <w:pPr>
              <w:rPr>
                <w:szCs w:val="20"/>
              </w:rPr>
            </w:pPr>
            <w:r w:rsidRPr="00355EA8">
              <w:rPr>
                <w:szCs w:val="20"/>
              </w:rPr>
              <w:t>A comprehensive services and maintainability review of the project is performed.</w:t>
            </w:r>
          </w:p>
        </w:tc>
        <w:tc>
          <w:tcPr>
            <w:tcW w:w="811" w:type="pct"/>
            <w:vAlign w:val="center"/>
          </w:tcPr>
          <w:p w14:paraId="66FA340A" w14:textId="77777777" w:rsidR="003914B6" w:rsidRDefault="003914B6" w:rsidP="001C55B2">
            <w:pPr>
              <w:jc w:val="center"/>
            </w:pPr>
            <w:r>
              <w:t>1</w:t>
            </w:r>
          </w:p>
        </w:tc>
        <w:tc>
          <w:tcPr>
            <w:tcW w:w="603" w:type="pct"/>
            <w:vAlign w:val="center"/>
          </w:tcPr>
          <w:p w14:paraId="27AB591F" w14:textId="3FA15A29" w:rsidR="003914B6" w:rsidRDefault="00E62649">
            <w:pPr>
              <w:jc w:val="center"/>
            </w:pPr>
            <w:r>
              <w:t xml:space="preserve"> </w:t>
            </w:r>
            <w:sdt>
              <w:sdtPr>
                <w:id w:val="196701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914B6" w14:paraId="2BDB527A" w14:textId="77777777" w:rsidTr="003B3D65">
        <w:tc>
          <w:tcPr>
            <w:tcW w:w="328" w:type="pct"/>
            <w:vAlign w:val="center"/>
          </w:tcPr>
          <w:p w14:paraId="156FC789" w14:textId="3C687139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3</w:t>
            </w:r>
          </w:p>
        </w:tc>
        <w:tc>
          <w:tcPr>
            <w:tcW w:w="957" w:type="pct"/>
            <w:vAlign w:val="center"/>
          </w:tcPr>
          <w:p w14:paraId="7C4691EE" w14:textId="7A8BA0CF" w:rsidR="003914B6" w:rsidRPr="00F16829" w:rsidRDefault="00205591" w:rsidP="00F16829">
            <w:pPr>
              <w:rPr>
                <w:b/>
              </w:rPr>
            </w:pPr>
            <w:r>
              <w:rPr>
                <w:b/>
              </w:rPr>
              <w:t>Independent Commissioning Agent</w:t>
            </w:r>
            <w:r w:rsidR="003914B6" w:rsidRPr="00F16829">
              <w:rPr>
                <w:b/>
              </w:rPr>
              <w:t xml:space="preserve"> </w:t>
            </w:r>
          </w:p>
        </w:tc>
        <w:tc>
          <w:tcPr>
            <w:tcW w:w="2301" w:type="pct"/>
            <w:vAlign w:val="center"/>
          </w:tcPr>
          <w:p w14:paraId="3A595C62" w14:textId="06D132FC" w:rsidR="003914B6" w:rsidRPr="00775B2C" w:rsidRDefault="003914B6">
            <w:pPr>
              <w:rPr>
                <w:szCs w:val="20"/>
              </w:rPr>
            </w:pPr>
            <w:del w:id="5" w:author="Bhumika Mistry" w:date="2022-02-01T11:18:00Z">
              <w:r w:rsidRPr="00355EA8" w:rsidDel="003D6AB6">
                <w:rPr>
                  <w:szCs w:val="20"/>
                </w:rPr>
                <w:delText xml:space="preserve">Comprehensive pre-commissioning activities </w:delText>
              </w:r>
              <w:r w:rsidDel="003D6AB6">
                <w:rPr>
                  <w:szCs w:val="20"/>
                </w:rPr>
                <w:delText>are</w:delText>
              </w:r>
              <w:r w:rsidRPr="00355EA8" w:rsidDel="003D6AB6">
                <w:rPr>
                  <w:szCs w:val="20"/>
                </w:rPr>
                <w:delText xml:space="preserve"> performed for all nominated building systems.</w:delText>
              </w:r>
            </w:del>
            <w:ins w:id="6" w:author="Bhumika Mistry" w:date="2022-02-01T11:18:00Z">
              <w:r w:rsidR="003D6AB6">
                <w:rPr>
                  <w:szCs w:val="20"/>
                </w:rPr>
                <w:t xml:space="preserve">An independent commissioning </w:t>
              </w:r>
            </w:ins>
            <w:ins w:id="7" w:author="Bhumika Mistry" w:date="2022-02-01T11:19:00Z">
              <w:r w:rsidR="002136AF">
                <w:rPr>
                  <w:szCs w:val="20"/>
                </w:rPr>
                <w:t>Agent (ICA) has been</w:t>
              </w:r>
              <w:r w:rsidR="00A21876">
                <w:rPr>
                  <w:szCs w:val="20"/>
                </w:rPr>
                <w:t xml:space="preserve"> utilised to advise, monitor, and verify </w:t>
              </w:r>
              <w:r w:rsidR="0091024A">
                <w:rPr>
                  <w:szCs w:val="20"/>
                </w:rPr>
                <w:t xml:space="preserve">the </w:t>
              </w:r>
            </w:ins>
            <w:ins w:id="8" w:author="Bhumika Mistry" w:date="2022-02-01T11:20:00Z">
              <w:r w:rsidR="0091024A">
                <w:rPr>
                  <w:szCs w:val="20"/>
                </w:rPr>
                <w:t xml:space="preserve">commissioning and tuning of the nominated building </w:t>
              </w:r>
              <w:r w:rsidR="007F276D">
                <w:rPr>
                  <w:szCs w:val="20"/>
                </w:rPr>
                <w:t>systems throughout the design</w:t>
              </w:r>
              <w:r w:rsidR="007F0483">
                <w:rPr>
                  <w:szCs w:val="20"/>
                </w:rPr>
                <w:t xml:space="preserve">, tender, construction, </w:t>
              </w:r>
            </w:ins>
            <w:ins w:id="9" w:author="Bhumika Mistry" w:date="2022-02-01T11:24:00Z">
              <w:r w:rsidR="00B727AB">
                <w:rPr>
                  <w:szCs w:val="20"/>
                </w:rPr>
                <w:t>commissioning,</w:t>
              </w:r>
            </w:ins>
            <w:ins w:id="10" w:author="Bhumika Mistry" w:date="2022-02-01T11:20:00Z">
              <w:r w:rsidR="007F0483">
                <w:rPr>
                  <w:szCs w:val="20"/>
                </w:rPr>
                <w:t xml:space="preserve"> and tuning phases.</w:t>
              </w:r>
            </w:ins>
          </w:p>
        </w:tc>
        <w:tc>
          <w:tcPr>
            <w:tcW w:w="811" w:type="pct"/>
            <w:vAlign w:val="center"/>
          </w:tcPr>
          <w:p w14:paraId="1139FE6F" w14:textId="77777777" w:rsidR="003914B6" w:rsidRDefault="003914B6" w:rsidP="006E0326">
            <w:pPr>
              <w:jc w:val="center"/>
            </w:pPr>
            <w:r w:rsidRPr="00D23480">
              <w:t>1</w:t>
            </w:r>
          </w:p>
        </w:tc>
        <w:tc>
          <w:tcPr>
            <w:tcW w:w="603" w:type="pct"/>
            <w:vAlign w:val="center"/>
          </w:tcPr>
          <w:p w14:paraId="78E2B233" w14:textId="550A2D23" w:rsidR="003914B6" w:rsidRDefault="00A37D96">
            <w:pPr>
              <w:jc w:val="center"/>
            </w:pPr>
            <w:sdt>
              <w:sdtPr>
                <w:id w:val="76365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626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2649" w:rsidRPr="0096601F" w:rsidDel="00E62649">
              <w:rPr>
                <w:color w:val="8064A2" w:themeColor="accent4"/>
                <w:sz w:val="24"/>
                <w:szCs w:val="24"/>
              </w:rPr>
              <w:t xml:space="preserve"> </w:t>
            </w:r>
          </w:p>
        </w:tc>
      </w:tr>
    </w:tbl>
    <w:p w14:paraId="2A483A2D" w14:textId="77777777" w:rsidR="009E45D5" w:rsidRPr="003B3D65" w:rsidRDefault="009E45D5" w:rsidP="003B3D65">
      <w:pPr>
        <w:spacing w:before="0" w:after="0" w:line="240" w:lineRule="auto"/>
        <w:rPr>
          <w:sz w:val="36"/>
          <w:szCs w:val="36"/>
        </w:rPr>
      </w:pPr>
    </w:p>
    <w:p w14:paraId="338399DF" w14:textId="77777777" w:rsidR="00653161" w:rsidRDefault="00653161" w:rsidP="00653161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914B6" w14:paraId="45B2D0E6" w14:textId="77777777" w:rsidTr="00EF03F6">
        <w:tc>
          <w:tcPr>
            <w:tcW w:w="3994" w:type="pct"/>
            <w:vAlign w:val="center"/>
          </w:tcPr>
          <w:p w14:paraId="21DFEC6D" w14:textId="72A5B077" w:rsidR="003914B6" w:rsidRPr="003A2BE3" w:rsidRDefault="003914B6" w:rsidP="00653161">
            <w:r w:rsidRPr="003A2BE3">
              <w:t>There are no project</w:t>
            </w:r>
            <w:r w:rsidR="00653161">
              <w:t>-</w:t>
            </w:r>
            <w:r w:rsidRPr="003A2BE3">
              <w:t xml:space="preserve">specific </w:t>
            </w:r>
            <w:ins w:id="11" w:author="Ting Li" w:date="2022-03-01T17:07:00Z">
              <w:r w:rsidR="008E60A0">
                <w:t>T</w:t>
              </w:r>
            </w:ins>
            <w:del w:id="12" w:author="Ting Li" w:date="2022-03-01T17:07:00Z">
              <w:r w:rsidR="00653161" w:rsidDel="008E60A0">
                <w:delText>t</w:delText>
              </w:r>
            </w:del>
            <w:r w:rsidR="00653161">
              <w:t xml:space="preserve">echnical </w:t>
            </w:r>
            <w:ins w:id="13" w:author="Ting Li" w:date="2022-03-01T17:08:00Z">
              <w:r w:rsidR="008E60A0">
                <w:t>Q</w:t>
              </w:r>
            </w:ins>
            <w:del w:id="14" w:author="Ting Li" w:date="2022-03-01T17:07:00Z">
              <w:r w:rsidR="00653161" w:rsidDel="008E60A0">
                <w:delText>q</w:delText>
              </w:r>
            </w:del>
            <w:r w:rsidR="00653161">
              <w:t>uestions</w:t>
            </w:r>
            <w:r w:rsidR="00653161" w:rsidRPr="003A2BE3">
              <w:t xml:space="preserve"> </w:t>
            </w:r>
            <w:r w:rsidRPr="003A2BE3">
              <w:t>for this credit.</w:t>
            </w:r>
          </w:p>
        </w:tc>
        <w:tc>
          <w:tcPr>
            <w:tcW w:w="1006" w:type="pct"/>
          </w:tcPr>
          <w:p w14:paraId="267DDDCD" w14:textId="77777777" w:rsidR="003914B6" w:rsidRPr="003A2BE3" w:rsidRDefault="00A37D96" w:rsidP="00D013C4">
            <w:pPr>
              <w:jc w:val="center"/>
            </w:pPr>
            <w:sdt>
              <w:sdtPr>
                <w:id w:val="-9185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914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914B6" w14:paraId="26827821" w14:textId="77777777" w:rsidTr="00EF03F6">
        <w:tc>
          <w:tcPr>
            <w:tcW w:w="3994" w:type="pct"/>
            <w:vAlign w:val="center"/>
          </w:tcPr>
          <w:p w14:paraId="7804CFB5" w14:textId="6F809264" w:rsidR="003914B6" w:rsidRPr="003A2BE3" w:rsidRDefault="003914B6">
            <w:r w:rsidRPr="003A2BE3">
              <w:t xml:space="preserve">There are </w:t>
            </w:r>
            <w:r w:rsidR="00653161" w:rsidRPr="003A2BE3">
              <w:t>project</w:t>
            </w:r>
            <w:r w:rsidR="00653161">
              <w:t>-</w:t>
            </w:r>
            <w:r w:rsidR="00653161" w:rsidRPr="003A2BE3">
              <w:t xml:space="preserve">specific </w:t>
            </w:r>
            <w:ins w:id="15" w:author="Ting Li" w:date="2022-03-01T17:08:00Z">
              <w:r w:rsidR="008E60A0">
                <w:t>T</w:t>
              </w:r>
            </w:ins>
            <w:del w:id="16" w:author="Ting Li" w:date="2022-03-01T17:08:00Z">
              <w:r w:rsidR="00653161" w:rsidDel="008E60A0">
                <w:delText>t</w:delText>
              </w:r>
            </w:del>
            <w:r w:rsidR="00653161">
              <w:t xml:space="preserve">echnical </w:t>
            </w:r>
            <w:ins w:id="17" w:author="Ting Li" w:date="2022-03-01T17:08:00Z">
              <w:r w:rsidR="008E60A0">
                <w:t>Q</w:t>
              </w:r>
            </w:ins>
            <w:del w:id="18" w:author="Ting Li" w:date="2022-03-01T17:08:00Z">
              <w:r w:rsidR="00653161" w:rsidDel="008E60A0">
                <w:delText>q</w:delText>
              </w:r>
            </w:del>
            <w:r w:rsidR="00653161">
              <w:t>uestions</w:t>
            </w:r>
            <w:r w:rsidRPr="003A2BE3">
              <w:t xml:space="preserve"> for this credit</w:t>
            </w:r>
            <w:r w:rsidR="008F30FA">
              <w:t xml:space="preserve"> and all responses received from the </w:t>
            </w:r>
            <w:r w:rsidR="00EC1745">
              <w:t xml:space="preserve">NZGBC </w:t>
            </w:r>
            <w:r w:rsidR="008F30FA">
              <w:t>are attached.</w:t>
            </w:r>
          </w:p>
        </w:tc>
        <w:tc>
          <w:tcPr>
            <w:tcW w:w="1006" w:type="pct"/>
          </w:tcPr>
          <w:p w14:paraId="6BA14FE2" w14:textId="5B37F55E" w:rsidR="003914B6" w:rsidRPr="003A2BE3" w:rsidRDefault="00A37D96" w:rsidP="00D013C4">
            <w:pPr>
              <w:jc w:val="center"/>
            </w:pPr>
            <w:sdt>
              <w:sdtPr>
                <w:id w:val="1420747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5316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0C1D08D" w14:textId="77777777" w:rsidR="002B71B8" w:rsidRDefault="002B71B8" w:rsidP="003B3D65">
      <w:pPr>
        <w:spacing w:before="0" w:after="0" w:line="240" w:lineRule="auto"/>
        <w:rPr>
          <w:ins w:id="19" w:author="Ting Li" w:date="2022-05-16T14:57:00Z"/>
          <w:rFonts w:eastAsia="Times New Roman"/>
          <w:szCs w:val="20"/>
          <w:lang w:eastAsia="zh-CN"/>
        </w:rPr>
      </w:pPr>
    </w:p>
    <w:p w14:paraId="06C1FD4C" w14:textId="74BB0610" w:rsidR="00072700" w:rsidRDefault="002B71B8" w:rsidP="003B3D65">
      <w:pPr>
        <w:spacing w:before="0" w:after="0" w:line="240" w:lineRule="auto"/>
        <w:rPr>
          <w:ins w:id="20" w:author="Ting Li" w:date="2022-05-16T14:56:00Z"/>
          <w:rFonts w:eastAsia="Times New Roman"/>
          <w:caps/>
          <w:noProof/>
          <w:color w:val="365F91" w:themeColor="accent1" w:themeShade="BF"/>
          <w:sz w:val="36"/>
          <w:szCs w:val="32"/>
        </w:rPr>
      </w:pPr>
      <w:ins w:id="21" w:author="Ting Li" w:date="2022-05-16T14:57:00Z">
        <w:r w:rsidRPr="004B4472">
          <w:rPr>
            <w:rFonts w:eastAsia="Times New Roman"/>
            <w:szCs w:val="20"/>
            <w:lang w:eastAsia="zh-CN"/>
          </w:rPr>
          <w:t xml:space="preserve">Please provide a </w:t>
        </w:r>
        <w:r w:rsidR="002753D2">
          <w:rPr>
            <w:rFonts w:eastAsia="Times New Roman"/>
            <w:szCs w:val="20"/>
            <w:lang w:eastAsia="zh-CN"/>
          </w:rPr>
          <w:t xml:space="preserve">list of defined </w:t>
        </w:r>
      </w:ins>
      <w:ins w:id="22" w:author="Ting Li" w:date="2022-05-16T14:58:00Z">
        <w:r w:rsidR="002753D2">
          <w:rPr>
            <w:rFonts w:eastAsia="Times New Roman"/>
            <w:szCs w:val="20"/>
            <w:lang w:eastAsia="zh-CN"/>
          </w:rPr>
          <w:t xml:space="preserve">nominated systems for the credit compliance. </w:t>
        </w:r>
      </w:ins>
    </w:p>
    <w:p w14:paraId="77CCDE65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ins w:id="23" w:author="Ting Li" w:date="2022-05-16T14:57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</w:p>
    <w:p w14:paraId="097CAFA6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ins w:id="24" w:author="Ting Li" w:date="2022-05-16T14:57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ins w:id="25" w:author="Ting Li" w:date="2022-05-16T14:57:00Z">
        <w:r w:rsidRPr="004B4472">
          <w:rPr>
            <w:rFonts w:eastAsia="Times New Roman"/>
            <w:color w:val="8064A2"/>
            <w:szCs w:val="20"/>
            <w:lang w:val="en-NZ" w:eastAsia="zh-CN"/>
          </w:rPr>
          <w:t> </w:t>
        </w:r>
      </w:ins>
    </w:p>
    <w:p w14:paraId="0F6B1699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ins w:id="26" w:author="Ting Li" w:date="2022-05-16T14:57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ins w:id="27" w:author="Ting Li" w:date="2022-05-16T14:57:00Z">
        <w:r w:rsidRPr="004B4472">
          <w:rPr>
            <w:rFonts w:eastAsia="Times New Roman"/>
            <w:color w:val="8064A2"/>
            <w:szCs w:val="20"/>
            <w:lang w:val="en-NZ" w:eastAsia="zh-CN"/>
          </w:rPr>
          <w:t> </w:t>
        </w:r>
      </w:ins>
    </w:p>
    <w:p w14:paraId="1A4EB444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ins w:id="28" w:author="Ting Li" w:date="2022-05-16T14:57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ins w:id="29" w:author="Ting Li" w:date="2022-05-16T14:57:00Z">
        <w:r w:rsidRPr="004B4472">
          <w:rPr>
            <w:rFonts w:eastAsia="Times New Roman"/>
            <w:color w:val="8064A2"/>
            <w:szCs w:val="20"/>
            <w:lang w:val="en-NZ" w:eastAsia="zh-CN"/>
          </w:rPr>
          <w:t> </w:t>
        </w:r>
      </w:ins>
    </w:p>
    <w:p w14:paraId="58664F85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ins w:id="30" w:author="Ting Li" w:date="2022-05-16T14:57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ins w:id="31" w:author="Ting Li" w:date="2022-05-16T14:57:00Z">
        <w:r w:rsidRPr="004B4472">
          <w:rPr>
            <w:rFonts w:eastAsia="Times New Roman"/>
            <w:color w:val="8064A2"/>
            <w:szCs w:val="20"/>
            <w:lang w:val="en-NZ" w:eastAsia="zh-CN"/>
          </w:rPr>
          <w:t> </w:t>
        </w:r>
      </w:ins>
    </w:p>
    <w:p w14:paraId="680591B5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ins w:id="32" w:author="Ting Li" w:date="2022-05-16T14:57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ins w:id="33" w:author="Ting Li" w:date="2022-05-16T14:57:00Z">
        <w:r w:rsidRPr="004B4472">
          <w:rPr>
            <w:rFonts w:eastAsia="Times New Roman"/>
            <w:color w:val="8064A2"/>
            <w:szCs w:val="20"/>
            <w:lang w:val="en-NZ" w:eastAsia="zh-CN"/>
          </w:rPr>
          <w:t> </w:t>
        </w:r>
      </w:ins>
    </w:p>
    <w:p w14:paraId="56576B38" w14:textId="5D71119A" w:rsidR="00072700" w:rsidRDefault="00072700" w:rsidP="003B3D6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54EB9CCD" w14:textId="39E29661" w:rsidR="00033212" w:rsidRPr="00E23CEA" w:rsidRDefault="00F865AC" w:rsidP="003B3D65">
      <w:pPr>
        <w:spacing w:before="0" w:after="0" w:line="240" w:lineRule="auto"/>
      </w:pPr>
      <w:r w:rsidRPr="00E23CEA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2.</w:t>
      </w:r>
      <w:r w:rsidR="009A5C47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1</w:t>
      </w:r>
      <w:r w:rsidR="009A5C47" w:rsidRPr="00E23CEA">
        <w:rPr>
          <w:rFonts w:eastAsia="Times New Roman"/>
          <w:caps/>
          <w:noProof/>
          <w:color w:val="365F91" w:themeColor="accent1" w:themeShade="BF"/>
          <w:sz w:val="36"/>
          <w:szCs w:val="32"/>
        </w:rPr>
        <w:t xml:space="preserve"> </w:t>
      </w:r>
      <w:ins w:id="34" w:author="Bhumika Mistry" w:date="2022-02-01T11:40:00Z">
        <w:r w:rsidR="00D750FF">
          <w:rPr>
            <w:rFonts w:eastAsia="Times New Roman"/>
            <w:caps/>
            <w:noProof/>
            <w:color w:val="365F91" w:themeColor="accent1" w:themeShade="BF"/>
            <w:sz w:val="36"/>
            <w:szCs w:val="32"/>
          </w:rPr>
          <w:t>Conditional Requirement</w:t>
        </w:r>
      </w:ins>
      <w:del w:id="35" w:author="Bhumika Mistry" w:date="2022-02-04T14:46:00Z">
        <w:r w:rsidR="006E0326" w:rsidRPr="00E23CEA" w:rsidDel="008A5AC2">
          <w:rPr>
            <w:rFonts w:eastAsia="Times New Roman"/>
            <w:caps/>
            <w:noProof/>
            <w:color w:val="365F91" w:themeColor="accent1" w:themeShade="BF"/>
            <w:sz w:val="36"/>
            <w:szCs w:val="32"/>
          </w:rPr>
          <w:delText>Environmental Performance Targets</w:delText>
        </w:r>
      </w:del>
    </w:p>
    <w:p w14:paraId="36A0059B" w14:textId="14658A6A" w:rsidR="00771A3C" w:rsidRPr="00771A3C" w:rsidRDefault="004B4472" w:rsidP="00F81F9C">
      <w:pPr>
        <w:rPr>
          <w:ins w:id="36" w:author="Ting Li" w:date="2022-03-01T17:12:00Z"/>
          <w:b/>
          <w:bCs/>
          <w:color w:val="auto"/>
          <w:rPrChange w:id="37" w:author="Ting Li" w:date="2022-03-01T17:12:00Z">
            <w:rPr>
              <w:ins w:id="38" w:author="Ting Li" w:date="2022-03-01T17:12:00Z"/>
              <w:color w:val="auto"/>
            </w:rPr>
          </w:rPrChange>
        </w:rPr>
      </w:pPr>
      <w:ins w:id="39" w:author="Ting Li" w:date="2022-03-01T17:11:00Z">
        <w:r w:rsidRPr="004B4472">
          <w:rPr>
            <w:b/>
            <w:bCs/>
            <w:color w:val="auto"/>
          </w:rPr>
          <w:lastRenderedPageBreak/>
          <w:t xml:space="preserve">2.1.1 ENVIRONMENTAL PERFORMANCE </w:t>
        </w:r>
      </w:ins>
      <w:ins w:id="40" w:author="Ting Li" w:date="2022-03-01T17:12:00Z">
        <w:r w:rsidRPr="004B4472">
          <w:rPr>
            <w:b/>
            <w:bCs/>
            <w:color w:val="auto"/>
          </w:rPr>
          <w:t>TARGET</w:t>
        </w:r>
      </w:ins>
    </w:p>
    <w:p w14:paraId="6DEB4846" w14:textId="4200A2C7" w:rsidR="00F81F9C" w:rsidRPr="00F81F9C" w:rsidRDefault="00396790" w:rsidP="00F81F9C">
      <w:pPr>
        <w:rPr>
          <w:color w:val="auto"/>
        </w:rPr>
      </w:pPr>
      <w:ins w:id="41" w:author="Bhumika Mistry" w:date="2022-02-01T11:41:00Z">
        <w:r>
          <w:rPr>
            <w:color w:val="auto"/>
          </w:rPr>
          <w:t>It is a conditional requirement</w:t>
        </w:r>
      </w:ins>
      <w:ins w:id="42" w:author="Bhumika Mistry" w:date="2022-02-01T11:42:00Z">
        <w:r w:rsidR="00174F4D">
          <w:rPr>
            <w:color w:val="auto"/>
          </w:rPr>
          <w:t xml:space="preserve"> for this credit that t</w:t>
        </w:r>
      </w:ins>
      <w:del w:id="43" w:author="Bhumika Mistry" w:date="2022-02-01T11:42:00Z">
        <w:r w:rsidR="00F81F9C" w:rsidRPr="00F81F9C" w:rsidDel="00174F4D">
          <w:rPr>
            <w:color w:val="auto"/>
          </w:rPr>
          <w:delText>T</w:delText>
        </w:r>
      </w:del>
      <w:r w:rsidR="00F81F9C" w:rsidRPr="00F81F9C">
        <w:rPr>
          <w:color w:val="auto"/>
        </w:rPr>
        <w:t>he project team has set and documented targets for the environmental performance of the project.</w:t>
      </w:r>
      <w:r w:rsidR="00F81F9C">
        <w:rPr>
          <w:color w:val="auto"/>
        </w:rPr>
        <w:t xml:space="preserve"> The following is included in the design intent report or owner’s project requirements (OPR) document</w:t>
      </w:r>
      <w:ins w:id="44" w:author="Ting Li" w:date="2022-05-16T14:46:00Z">
        <w:r w:rsidR="008D4BF0">
          <w:rPr>
            <w:color w:val="auto"/>
          </w:rPr>
          <w:t xml:space="preserve"> at the </w:t>
        </w:r>
        <w:r w:rsidR="0059775C">
          <w:rPr>
            <w:color w:val="auto"/>
          </w:rPr>
          <w:t>design phase stage</w:t>
        </w:r>
      </w:ins>
      <w:r w:rsidR="00F81F9C">
        <w:rPr>
          <w:color w:val="auto"/>
        </w:rPr>
        <w:t>:</w:t>
      </w:r>
    </w:p>
    <w:tbl>
      <w:tblPr>
        <w:tblStyle w:val="Style1"/>
        <w:tblW w:w="5000" w:type="pct"/>
        <w:tblBorders>
          <w:top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4492"/>
      </w:tblGrid>
      <w:tr w:rsidR="008F30FA" w:rsidRPr="00DC5A53" w14:paraId="5B499055" w14:textId="77777777" w:rsidTr="00D1665E">
        <w:tc>
          <w:tcPr>
            <w:tcW w:w="2512" w:type="pct"/>
            <w:shd w:val="clear" w:color="auto" w:fill="DBE5F1" w:themeFill="accent1" w:themeFillTint="33"/>
            <w:vAlign w:val="center"/>
          </w:tcPr>
          <w:p w14:paraId="067BCA95" w14:textId="77777777" w:rsidR="008F30FA" w:rsidRPr="00DC5A53" w:rsidRDefault="008F30FA" w:rsidP="00D013C4">
            <w:pPr>
              <w:rPr>
                <w:b/>
              </w:rPr>
            </w:pPr>
            <w:r w:rsidRPr="00DC5A53">
              <w:rPr>
                <w:b/>
              </w:rPr>
              <w:t>Document Content</w:t>
            </w:r>
          </w:p>
        </w:tc>
        <w:tc>
          <w:tcPr>
            <w:tcW w:w="2488" w:type="pct"/>
            <w:shd w:val="clear" w:color="auto" w:fill="DBE5F1" w:themeFill="accent1" w:themeFillTint="33"/>
            <w:vAlign w:val="center"/>
          </w:tcPr>
          <w:p w14:paraId="561769FA" w14:textId="77777777" w:rsidR="008F30FA" w:rsidRPr="000767CF" w:rsidRDefault="008F30FA" w:rsidP="00D013C4">
            <w:r w:rsidRPr="00DC5A53">
              <w:rPr>
                <w:b/>
                <w:color w:val="auto"/>
              </w:rPr>
              <w:t>Project Document</w:t>
            </w:r>
            <w:r>
              <w:rPr>
                <w:color w:val="auto"/>
              </w:rPr>
              <w:br/>
            </w:r>
            <w:r w:rsidRPr="000767CF">
              <w:rPr>
                <w:color w:val="auto"/>
              </w:rPr>
              <w:t xml:space="preserve">Refer to </w:t>
            </w:r>
            <w:r>
              <w:rPr>
                <w:color w:val="auto"/>
              </w:rPr>
              <w:t xml:space="preserve">specific relevant </w:t>
            </w:r>
            <w:r w:rsidRPr="000767CF">
              <w:rPr>
                <w:color w:val="auto"/>
              </w:rPr>
              <w:t>section of the document (page no.</w:t>
            </w:r>
            <w:r>
              <w:rPr>
                <w:color w:val="auto"/>
              </w:rPr>
              <w:t xml:space="preserve"> or section) </w:t>
            </w:r>
          </w:p>
        </w:tc>
      </w:tr>
      <w:tr w:rsidR="008F30FA" w14:paraId="4EEFDC08" w14:textId="77777777" w:rsidTr="00D1665E">
        <w:tc>
          <w:tcPr>
            <w:tcW w:w="2512" w:type="pct"/>
          </w:tcPr>
          <w:p w14:paraId="3032F807" w14:textId="77777777" w:rsidR="008F30FA" w:rsidRDefault="008F30FA" w:rsidP="00D013C4">
            <w:r>
              <w:t>Definition of all nominated systems.</w:t>
            </w:r>
          </w:p>
        </w:tc>
        <w:tc>
          <w:tcPr>
            <w:tcW w:w="2488" w:type="pct"/>
          </w:tcPr>
          <w:p w14:paraId="2E61F4A5" w14:textId="77777777" w:rsidR="008F30FA" w:rsidDel="004B4472" w:rsidRDefault="008F30FA" w:rsidP="00D013C4">
            <w:pPr>
              <w:pStyle w:val="Bluetext"/>
              <w:rPr>
                <w:del w:id="45" w:author="Ting Li" w:date="2022-03-01T17:13:00Z"/>
              </w:rPr>
            </w:pPr>
            <w:r w:rsidRPr="001A76C9">
              <w:t>[####]</w:t>
            </w:r>
          </w:p>
          <w:p w14:paraId="7EF31815" w14:textId="77777777" w:rsidR="008F30FA" w:rsidRPr="003A2BE3" w:rsidRDefault="008F30FA" w:rsidP="00D013C4">
            <w:pPr>
              <w:pStyle w:val="Bluetext"/>
            </w:pPr>
          </w:p>
        </w:tc>
      </w:tr>
      <w:tr w:rsidR="008F30FA" w14:paraId="15C13BF1" w14:textId="77777777" w:rsidTr="00D1665E">
        <w:tc>
          <w:tcPr>
            <w:tcW w:w="2512" w:type="pct"/>
          </w:tcPr>
          <w:p w14:paraId="62D9093A" w14:textId="77777777" w:rsidR="008F30FA" w:rsidRPr="00F81F9C" w:rsidRDefault="008F30FA" w:rsidP="00D013C4">
            <w:pPr>
              <w:rPr>
                <w:b/>
              </w:rPr>
            </w:pPr>
            <w:r>
              <w:t xml:space="preserve">Description of the </w:t>
            </w:r>
            <w:r w:rsidRPr="00612D9C">
              <w:t>basic functions, operations, and maintenance of the nominated systems</w:t>
            </w:r>
            <w:r>
              <w:t>.</w:t>
            </w:r>
          </w:p>
        </w:tc>
        <w:tc>
          <w:tcPr>
            <w:tcW w:w="2488" w:type="pct"/>
          </w:tcPr>
          <w:p w14:paraId="3B43EC9C" w14:textId="77777777" w:rsidR="008F30FA" w:rsidDel="004B4472" w:rsidRDefault="008F30FA" w:rsidP="00D013C4">
            <w:pPr>
              <w:pStyle w:val="Bluetext"/>
              <w:rPr>
                <w:del w:id="46" w:author="Ting Li" w:date="2022-03-01T17:13:00Z"/>
              </w:rPr>
            </w:pPr>
            <w:r w:rsidRPr="001A76C9">
              <w:t>[####]</w:t>
            </w:r>
          </w:p>
          <w:p w14:paraId="37D8DDC9" w14:textId="77777777" w:rsidR="008F30FA" w:rsidRPr="003A2BE3" w:rsidRDefault="008F30FA">
            <w:pPr>
              <w:pStyle w:val="Bluetext"/>
              <w:pPrChange w:id="47" w:author="Ting Li" w:date="2022-03-01T17:13:00Z">
                <w:pPr/>
              </w:pPrChange>
            </w:pPr>
          </w:p>
        </w:tc>
      </w:tr>
      <w:tr w:rsidR="008F30FA" w14:paraId="6278213B" w14:textId="77777777" w:rsidTr="00D1665E">
        <w:tc>
          <w:tcPr>
            <w:tcW w:w="2512" w:type="pct"/>
          </w:tcPr>
          <w:p w14:paraId="312550D0" w14:textId="77777777" w:rsidR="008F30FA" w:rsidRPr="003A2BE3" w:rsidRDefault="008F30FA" w:rsidP="00D013C4">
            <w:r>
              <w:t>Detail of the main components.</w:t>
            </w:r>
          </w:p>
        </w:tc>
        <w:tc>
          <w:tcPr>
            <w:tcW w:w="2488" w:type="pct"/>
          </w:tcPr>
          <w:p w14:paraId="7F9A013E" w14:textId="77777777" w:rsidR="008F30FA" w:rsidDel="004B4472" w:rsidRDefault="008F30FA" w:rsidP="00D013C4">
            <w:pPr>
              <w:pStyle w:val="Bluetext"/>
              <w:rPr>
                <w:del w:id="48" w:author="Ting Li" w:date="2022-03-01T17:13:00Z"/>
              </w:rPr>
            </w:pPr>
            <w:r w:rsidRPr="001A76C9">
              <w:t>[####]</w:t>
            </w:r>
          </w:p>
          <w:p w14:paraId="522EA4E1" w14:textId="77777777" w:rsidR="008F30FA" w:rsidRPr="003A2BE3" w:rsidRDefault="008F30FA">
            <w:pPr>
              <w:pStyle w:val="Bluetext"/>
              <w:pPrChange w:id="49" w:author="Ting Li" w:date="2022-03-01T17:13:00Z">
                <w:pPr/>
              </w:pPrChange>
            </w:pPr>
          </w:p>
        </w:tc>
      </w:tr>
      <w:tr w:rsidR="008F30FA" w14:paraId="3798BD20" w14:textId="77777777" w:rsidTr="00D1665E">
        <w:tc>
          <w:tcPr>
            <w:tcW w:w="2512" w:type="pct"/>
          </w:tcPr>
          <w:p w14:paraId="359FB7F0" w14:textId="77777777" w:rsidR="008F30FA" w:rsidRPr="003A2BE3" w:rsidRDefault="008F30FA" w:rsidP="00D013C4">
            <w:r>
              <w:t>Target for energy consumption and budget for energy.</w:t>
            </w:r>
          </w:p>
        </w:tc>
        <w:tc>
          <w:tcPr>
            <w:tcW w:w="2488" w:type="pct"/>
          </w:tcPr>
          <w:p w14:paraId="4B60546B" w14:textId="77777777" w:rsidR="008F30FA" w:rsidDel="004B4472" w:rsidRDefault="008F30FA" w:rsidP="00D013C4">
            <w:pPr>
              <w:pStyle w:val="Bluetext"/>
              <w:rPr>
                <w:del w:id="50" w:author="Ting Li" w:date="2022-03-01T17:13:00Z"/>
              </w:rPr>
            </w:pPr>
            <w:r w:rsidRPr="001A76C9">
              <w:t>[####]</w:t>
            </w:r>
          </w:p>
          <w:p w14:paraId="49936BBB" w14:textId="77777777" w:rsidR="008F30FA" w:rsidRDefault="008F30FA">
            <w:pPr>
              <w:pStyle w:val="Bluetext"/>
              <w:pPrChange w:id="51" w:author="Ting Li" w:date="2022-03-01T17:13:00Z">
                <w:pPr/>
              </w:pPrChange>
            </w:pPr>
          </w:p>
        </w:tc>
      </w:tr>
      <w:tr w:rsidR="008F30FA" w14:paraId="32BA162D" w14:textId="77777777" w:rsidTr="00D1665E">
        <w:tc>
          <w:tcPr>
            <w:tcW w:w="2512" w:type="pct"/>
          </w:tcPr>
          <w:p w14:paraId="799C4672" w14:textId="77777777" w:rsidR="008F30FA" w:rsidRPr="003A2BE3" w:rsidRDefault="008F30FA" w:rsidP="00D013C4">
            <w:r>
              <w:t>Target for water consumption and budget for water.</w:t>
            </w:r>
          </w:p>
        </w:tc>
        <w:tc>
          <w:tcPr>
            <w:tcW w:w="2488" w:type="pct"/>
          </w:tcPr>
          <w:p w14:paraId="7B476ABD" w14:textId="77777777" w:rsidR="008F30FA" w:rsidDel="004B4472" w:rsidRDefault="008F30FA" w:rsidP="00D013C4">
            <w:pPr>
              <w:pStyle w:val="Bluetext"/>
              <w:rPr>
                <w:del w:id="52" w:author="Ting Li" w:date="2022-03-01T17:13:00Z"/>
              </w:rPr>
            </w:pPr>
            <w:r w:rsidRPr="001A76C9">
              <w:t>[####]</w:t>
            </w:r>
          </w:p>
          <w:p w14:paraId="7DD6C114" w14:textId="77777777" w:rsidR="008F30FA" w:rsidRDefault="008F30FA">
            <w:pPr>
              <w:pStyle w:val="Bluetext"/>
              <w:pPrChange w:id="53" w:author="Ting Li" w:date="2022-03-01T17:13:00Z">
                <w:pPr/>
              </w:pPrChange>
            </w:pPr>
          </w:p>
        </w:tc>
      </w:tr>
      <w:tr w:rsidR="008F30FA" w14:paraId="4D3F79F3" w14:textId="77777777" w:rsidTr="00D1665E">
        <w:tc>
          <w:tcPr>
            <w:tcW w:w="2512" w:type="pct"/>
          </w:tcPr>
          <w:p w14:paraId="27F18435" w14:textId="77777777" w:rsidR="008F30FA" w:rsidRPr="003A2BE3" w:rsidRDefault="008F30FA" w:rsidP="00D013C4">
            <w:r>
              <w:t>Indoor environment parameters.</w:t>
            </w:r>
          </w:p>
        </w:tc>
        <w:tc>
          <w:tcPr>
            <w:tcW w:w="2488" w:type="pct"/>
          </w:tcPr>
          <w:p w14:paraId="7769A025" w14:textId="77777777" w:rsidR="008F30FA" w:rsidDel="004B4472" w:rsidRDefault="008F30FA" w:rsidP="00D013C4">
            <w:pPr>
              <w:pStyle w:val="Bluetext"/>
              <w:rPr>
                <w:del w:id="54" w:author="Ting Li" w:date="2022-03-01T17:13:00Z"/>
              </w:rPr>
            </w:pPr>
            <w:r w:rsidRPr="001A76C9">
              <w:t>[####]</w:t>
            </w:r>
          </w:p>
          <w:p w14:paraId="2A31A2CE" w14:textId="77777777" w:rsidR="008F30FA" w:rsidRDefault="008F30FA">
            <w:pPr>
              <w:pStyle w:val="Bluetext"/>
              <w:pPrChange w:id="55" w:author="Ting Li" w:date="2022-03-01T17:13:00Z">
                <w:pPr/>
              </w:pPrChange>
            </w:pPr>
          </w:p>
        </w:tc>
      </w:tr>
      <w:tr w:rsidR="008F30FA" w14:paraId="1E09092C" w14:textId="77777777" w:rsidTr="00D1665E">
        <w:tc>
          <w:tcPr>
            <w:tcW w:w="2512" w:type="pct"/>
          </w:tcPr>
          <w:p w14:paraId="17363333" w14:textId="77777777" w:rsidR="008F30FA" w:rsidRDefault="008F30FA" w:rsidP="00D013C4">
            <w:r>
              <w:t xml:space="preserve">Description of metering and monitoring systems. </w:t>
            </w:r>
          </w:p>
        </w:tc>
        <w:tc>
          <w:tcPr>
            <w:tcW w:w="2488" w:type="pct"/>
          </w:tcPr>
          <w:p w14:paraId="1556EFCA" w14:textId="77777777" w:rsidR="008F30FA" w:rsidDel="004B4472" w:rsidRDefault="008F30FA" w:rsidP="00D013C4">
            <w:pPr>
              <w:pStyle w:val="Bluetext"/>
              <w:rPr>
                <w:del w:id="56" w:author="Ting Li" w:date="2022-03-01T17:13:00Z"/>
              </w:rPr>
            </w:pPr>
            <w:r w:rsidRPr="001A76C9">
              <w:t>[####]</w:t>
            </w:r>
          </w:p>
          <w:p w14:paraId="4339DE11" w14:textId="77777777" w:rsidR="008F30FA" w:rsidRDefault="008F30FA">
            <w:pPr>
              <w:pStyle w:val="Bluetext"/>
              <w:pPrChange w:id="57" w:author="Ting Li" w:date="2022-03-01T17:13:00Z">
                <w:pPr/>
              </w:pPrChange>
            </w:pPr>
          </w:p>
        </w:tc>
      </w:tr>
      <w:tr w:rsidR="001D3F97" w14:paraId="5752D285" w14:textId="77777777" w:rsidTr="00D1665E">
        <w:trPr>
          <w:ins w:id="58" w:author="Ting Li" w:date="2022-05-16T14:48:00Z"/>
        </w:trPr>
        <w:tc>
          <w:tcPr>
            <w:tcW w:w="2512" w:type="pct"/>
          </w:tcPr>
          <w:p w14:paraId="726C7165" w14:textId="5825F1A9" w:rsidR="001D3F97" w:rsidRDefault="001B4F1D" w:rsidP="00D013C4">
            <w:pPr>
              <w:rPr>
                <w:ins w:id="59" w:author="Ting Li" w:date="2022-05-16T14:48:00Z"/>
              </w:rPr>
            </w:pPr>
            <w:ins w:id="60" w:author="Ting Li" w:date="2022-05-16T14:48:00Z">
              <w:r>
                <w:t>Sign-off from the asset owner.</w:t>
              </w:r>
            </w:ins>
          </w:p>
        </w:tc>
        <w:tc>
          <w:tcPr>
            <w:tcW w:w="2488" w:type="pct"/>
          </w:tcPr>
          <w:p w14:paraId="454731EB" w14:textId="417745AF" w:rsidR="001D3F97" w:rsidRPr="001A76C9" w:rsidRDefault="001B4F1D">
            <w:pPr>
              <w:pStyle w:val="Bluetext"/>
              <w:rPr>
                <w:ins w:id="61" w:author="Ting Li" w:date="2022-05-16T14:48:00Z"/>
              </w:rPr>
            </w:pPr>
            <w:ins w:id="62" w:author="Ting Li" w:date="2022-05-16T14:48:00Z">
              <w:r w:rsidRPr="001A76C9">
                <w:t>[####]</w:t>
              </w:r>
            </w:ins>
          </w:p>
        </w:tc>
      </w:tr>
    </w:tbl>
    <w:p w14:paraId="5BB18C0A" w14:textId="77777777" w:rsidR="008F30FA" w:rsidRPr="000767CF" w:rsidRDefault="008F30FA" w:rsidP="008F30FA">
      <w:r w:rsidRPr="000767CF">
        <w:t>Note: See Compliance Requirements for further detail on document content requirements.</w:t>
      </w:r>
    </w:p>
    <w:p w14:paraId="19ED72F4" w14:textId="77777777" w:rsidR="00403E09" w:rsidRDefault="00403E09" w:rsidP="00985A2E">
      <w:pPr>
        <w:rPr>
          <w:ins w:id="63" w:author="Ting Li" w:date="2022-03-01T17:15:00Z"/>
          <w:b/>
          <w:bCs/>
          <w:color w:val="auto"/>
        </w:rPr>
      </w:pPr>
    </w:p>
    <w:p w14:paraId="11C7B2B7" w14:textId="25A9C816" w:rsidR="004B4472" w:rsidRPr="004B4472" w:rsidRDefault="004B4472">
      <w:pPr>
        <w:rPr>
          <w:ins w:id="64" w:author="Ting Li" w:date="2022-03-01T17:13:00Z"/>
          <w:b/>
          <w:bCs/>
          <w:color w:val="auto"/>
          <w:rPrChange w:id="65" w:author="Ting Li" w:date="2022-03-01T17:13:00Z">
            <w:rPr>
              <w:ins w:id="66" w:author="Ting Li" w:date="2022-03-01T17:13:00Z"/>
              <w:rFonts w:ascii="Segoe UI" w:eastAsia="Times New Roman" w:hAnsi="Segoe UI" w:cs="Segoe UI"/>
              <w:caps/>
              <w:color w:val="365F91"/>
              <w:sz w:val="18"/>
              <w:szCs w:val="18"/>
              <w:lang w:val="en-NZ" w:eastAsia="zh-CN"/>
            </w:rPr>
          </w:rPrChange>
        </w:rPr>
        <w:pPrChange w:id="67" w:author="Ting Li" w:date="2022-03-01T17:14:00Z">
          <w:pPr>
            <w:spacing w:before="0" w:after="0" w:line="240" w:lineRule="auto"/>
            <w:textAlignment w:val="baseline"/>
          </w:pPr>
        </w:pPrChange>
      </w:pPr>
      <w:ins w:id="68" w:author="Ting Li" w:date="2022-03-01T17:13:00Z">
        <w:r w:rsidRPr="004B4472">
          <w:rPr>
            <w:b/>
            <w:bCs/>
            <w:color w:val="auto"/>
            <w:rPrChange w:id="69" w:author="Ting Li" w:date="2022-03-01T17:13:00Z">
              <w:rPr>
                <w:rFonts w:eastAsia="Times New Roman"/>
                <w:caps/>
                <w:color w:val="365F91"/>
                <w:sz w:val="36"/>
                <w:szCs w:val="36"/>
                <w:lang w:eastAsia="zh-CN"/>
              </w:rPr>
            </w:rPrChange>
          </w:rPr>
          <w:t>2.</w:t>
        </w:r>
      </w:ins>
      <w:ins w:id="70" w:author="Ting Li" w:date="2022-03-01T17:16:00Z">
        <w:r w:rsidR="00B40356">
          <w:rPr>
            <w:b/>
            <w:bCs/>
            <w:color w:val="auto"/>
          </w:rPr>
          <w:t>1.2</w:t>
        </w:r>
      </w:ins>
      <w:ins w:id="71" w:author="Ting Li" w:date="2022-03-01T17:13:00Z">
        <w:r w:rsidRPr="004B4472">
          <w:rPr>
            <w:b/>
            <w:bCs/>
            <w:color w:val="auto"/>
            <w:rPrChange w:id="72" w:author="Ting Li" w:date="2022-03-01T17:13:00Z">
              <w:rPr>
                <w:rFonts w:eastAsia="Times New Roman"/>
                <w:caps/>
                <w:color w:val="365F91"/>
                <w:sz w:val="36"/>
                <w:szCs w:val="36"/>
                <w:lang w:eastAsia="zh-CN"/>
              </w:rPr>
            </w:rPrChange>
          </w:rPr>
          <w:t xml:space="preserve"> BUILDING COMMISSIONING</w:t>
        </w:r>
        <w:r w:rsidRPr="00403E09">
          <w:rPr>
            <w:b/>
            <w:bCs/>
            <w:color w:val="auto"/>
            <w:rPrChange w:id="73" w:author="Ting Li" w:date="2022-03-01T17:15:00Z">
              <w:rPr>
                <w:rFonts w:eastAsia="Times New Roman"/>
                <w:caps/>
                <w:color w:val="365F91"/>
                <w:sz w:val="36"/>
                <w:szCs w:val="36"/>
                <w:lang w:val="en-NZ" w:eastAsia="zh-CN"/>
              </w:rPr>
            </w:rPrChange>
          </w:rPr>
          <w:t> </w:t>
        </w:r>
      </w:ins>
    </w:p>
    <w:p w14:paraId="351FD978" w14:textId="77777777" w:rsidR="004B4472" w:rsidRPr="004B4472" w:rsidRDefault="004B4472">
      <w:pPr>
        <w:spacing w:before="0" w:after="0"/>
        <w:textAlignment w:val="baseline"/>
        <w:rPr>
          <w:ins w:id="74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75" w:author="Ting Li" w:date="2022-03-01T17:14:00Z">
          <w:pPr>
            <w:spacing w:before="0" w:after="0" w:line="240" w:lineRule="auto"/>
            <w:textAlignment w:val="baseline"/>
          </w:pPr>
        </w:pPrChange>
      </w:pPr>
      <w:ins w:id="76" w:author="Ting Li" w:date="2022-03-01T17:13:00Z">
        <w:r w:rsidRPr="004B4472">
          <w:rPr>
            <w:rFonts w:eastAsia="Times New Roman"/>
            <w:szCs w:val="20"/>
            <w:lang w:eastAsia="zh-CN"/>
          </w:rPr>
          <w:t>Comprehensive pre-commissioning and commissioning activities have been performed for all nominated building systems.</w:t>
        </w:r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4B4472" w:rsidRPr="004B4472" w14:paraId="51376F5B" w14:textId="77777777" w:rsidTr="004B4472">
        <w:trPr>
          <w:ins w:id="77" w:author="Ting Li" w:date="2022-03-01T17:13:00Z"/>
        </w:trPr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21E692E8" w14:textId="5F2B4D10" w:rsidR="004B4472" w:rsidRPr="004B4472" w:rsidRDefault="00215E4D">
            <w:pPr>
              <w:spacing w:before="0" w:after="0"/>
              <w:textAlignment w:val="baseline"/>
              <w:rPr>
                <w:ins w:id="78" w:author="Ting Li" w:date="2022-03-01T17:13:00Z"/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  <w:pPrChange w:id="79" w:author="Ting Li" w:date="2022-03-01T17:14:00Z">
                <w:pPr>
                  <w:spacing w:before="0" w:after="0" w:line="240" w:lineRule="auto"/>
                  <w:textAlignment w:val="baseline"/>
                </w:pPr>
              </w:pPrChange>
            </w:pPr>
            <w:ins w:id="80" w:author="Ting Li" w:date="2022-05-16T14:53:00Z">
              <w:r>
                <w:rPr>
                  <w:rFonts w:eastAsia="Times New Roman"/>
                  <w:szCs w:val="20"/>
                  <w:lang w:eastAsia="zh-CN"/>
                </w:rPr>
                <w:t>Detailed c</w:t>
              </w:r>
            </w:ins>
            <w:ins w:id="81" w:author="Ting Li" w:date="2022-03-01T17:13:00Z">
              <w:r w:rsidR="004B4472" w:rsidRPr="004B4472">
                <w:rPr>
                  <w:rFonts w:eastAsia="Times New Roman"/>
                  <w:szCs w:val="20"/>
                  <w:lang w:eastAsia="zh-CN"/>
                </w:rPr>
                <w:t>ommissioning requirements for the project are listed in the contractual tender or construction documentation for</w:t>
              </w:r>
            </w:ins>
            <w:ins w:id="82" w:author="Ting Li" w:date="2022-05-16T14:52:00Z">
              <w:r>
                <w:rPr>
                  <w:rFonts w:eastAsia="Times New Roman"/>
                  <w:szCs w:val="20"/>
                  <w:lang w:eastAsia="zh-CN"/>
                </w:rPr>
                <w:t xml:space="preserve"> each system</w:t>
              </w:r>
            </w:ins>
            <w:ins w:id="83" w:author="Ting Li" w:date="2022-03-01T17:13:00Z">
              <w:r w:rsidR="004B4472" w:rsidRPr="004B4472">
                <w:rPr>
                  <w:rFonts w:eastAsia="Times New Roman"/>
                  <w:szCs w:val="20"/>
                  <w:lang w:eastAsia="zh-CN"/>
                </w:rPr>
                <w:t>.</w:t>
              </w:r>
              <w:r w:rsidR="004B4472"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259E9E9B" w14:textId="77777777" w:rsidR="004B4472" w:rsidRPr="004B4472" w:rsidRDefault="004B4472">
            <w:pPr>
              <w:spacing w:before="0" w:after="0"/>
              <w:jc w:val="center"/>
              <w:textAlignment w:val="baseline"/>
              <w:rPr>
                <w:ins w:id="84" w:author="Ting Li" w:date="2022-03-01T17:13:00Z"/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  <w:pPrChange w:id="85" w:author="Ting Li" w:date="2022-03-01T17:14:00Z">
                <w:pPr>
                  <w:spacing w:before="0" w:after="0" w:line="240" w:lineRule="auto"/>
                  <w:jc w:val="center"/>
                  <w:textAlignment w:val="baseline"/>
                </w:pPr>
              </w:pPrChange>
            </w:pPr>
            <w:ins w:id="86" w:author="Ting Li" w:date="2022-03-01T17:13:00Z">
              <w:r w:rsidRPr="004B4472">
                <w:rPr>
                  <w:rFonts w:ascii="MS Gothic" w:eastAsia="MS Gothic" w:hAnsi="MS Gothic" w:cs="Times New Roman" w:hint="eastAsia"/>
                  <w:szCs w:val="20"/>
                  <w:lang w:eastAsia="zh-CN"/>
                </w:rPr>
                <w:t>☐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</w:tr>
      <w:tr w:rsidR="004B4472" w:rsidRPr="004B4472" w14:paraId="5E153124" w14:textId="77777777" w:rsidTr="004B4472">
        <w:trPr>
          <w:ins w:id="87" w:author="Ting Li" w:date="2022-03-01T17:13:00Z"/>
        </w:trPr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56B7E819" w14:textId="77777777" w:rsidR="004B4472" w:rsidRPr="004B4472" w:rsidRDefault="004B4472">
            <w:pPr>
              <w:spacing w:before="0" w:after="0"/>
              <w:textAlignment w:val="baseline"/>
              <w:rPr>
                <w:ins w:id="88" w:author="Ting Li" w:date="2022-03-01T17:13:00Z"/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  <w:pPrChange w:id="89" w:author="Ting Li" w:date="2022-03-01T17:14:00Z">
                <w:pPr>
                  <w:spacing w:before="0" w:after="0" w:line="240" w:lineRule="auto"/>
                  <w:textAlignment w:val="baseline"/>
                </w:pPr>
              </w:pPrChange>
            </w:pPr>
            <w:ins w:id="90" w:author="Ting Li" w:date="2022-03-01T17:13:00Z">
              <w:r w:rsidRPr="004B4472">
                <w:rPr>
                  <w:rFonts w:eastAsia="Times New Roman"/>
                  <w:szCs w:val="20"/>
                  <w:lang w:eastAsia="zh-CN"/>
                </w:rPr>
                <w:t>A commissioning plan has been developed for the project.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684FF274" w14:textId="77777777" w:rsidR="004B4472" w:rsidRPr="004B4472" w:rsidRDefault="004B4472">
            <w:pPr>
              <w:spacing w:before="0" w:after="0"/>
              <w:jc w:val="center"/>
              <w:textAlignment w:val="baseline"/>
              <w:rPr>
                <w:ins w:id="91" w:author="Ting Li" w:date="2022-03-01T17:13:00Z"/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  <w:pPrChange w:id="92" w:author="Ting Li" w:date="2022-03-01T17:14:00Z">
                <w:pPr>
                  <w:spacing w:before="0" w:after="0" w:line="240" w:lineRule="auto"/>
                  <w:jc w:val="center"/>
                  <w:textAlignment w:val="baseline"/>
                </w:pPr>
              </w:pPrChange>
            </w:pPr>
            <w:ins w:id="93" w:author="Ting Li" w:date="2022-03-01T17:13:00Z">
              <w:r w:rsidRPr="004B4472">
                <w:rPr>
                  <w:rFonts w:ascii="MS Gothic" w:eastAsia="MS Gothic" w:hAnsi="MS Gothic" w:cs="Times New Roman" w:hint="eastAsia"/>
                  <w:szCs w:val="20"/>
                  <w:lang w:eastAsia="zh-CN"/>
                </w:rPr>
                <w:t>☐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</w:tr>
    </w:tbl>
    <w:p w14:paraId="6E0B2C95" w14:textId="77777777" w:rsidR="004B4472" w:rsidRPr="004B4472" w:rsidRDefault="004B4472">
      <w:pPr>
        <w:spacing w:before="0" w:after="0"/>
        <w:textAlignment w:val="baseline"/>
        <w:rPr>
          <w:ins w:id="94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95" w:author="Ting Li" w:date="2022-03-01T17:14:00Z">
          <w:pPr>
            <w:spacing w:before="0" w:after="0" w:line="240" w:lineRule="auto"/>
            <w:textAlignment w:val="baseline"/>
          </w:pPr>
        </w:pPrChange>
      </w:pPr>
      <w:ins w:id="96" w:author="Ting Li" w:date="2022-03-01T17:13:00Z">
        <w:r w:rsidRPr="004B4472">
          <w:rPr>
            <w:rFonts w:eastAsia="Times New Roman"/>
            <w:szCs w:val="20"/>
            <w:lang w:eastAsia="zh-CN"/>
          </w:rPr>
          <w:t>Please provide a summary of the process carried out as part of the building commissioning plan and a short description of how this requirement has been met.</w:t>
        </w:r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p w14:paraId="3DBA4FA8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97" w:author="Ting Li" w:date="2022-03-01T17:13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  <w:pPrChange w:id="98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99" w:author="Ting Li" w:date="2022-03-01T17:13:00Z">
        <w:r w:rsidRPr="004B4472">
          <w:rPr>
            <w:rFonts w:eastAsia="Times New Roman"/>
            <w:color w:val="8064A2"/>
            <w:szCs w:val="20"/>
            <w:lang w:val="en-NZ" w:eastAsia="zh-CN"/>
          </w:rPr>
          <w:t> </w:t>
        </w:r>
      </w:ins>
    </w:p>
    <w:p w14:paraId="2F8EBFDE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100" w:author="Ting Li" w:date="2022-03-01T17:13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  <w:pPrChange w:id="101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102" w:author="Ting Li" w:date="2022-03-01T17:13:00Z">
        <w:r w:rsidRPr="004B4472">
          <w:rPr>
            <w:rFonts w:eastAsia="Times New Roman"/>
            <w:color w:val="8064A2"/>
            <w:szCs w:val="20"/>
            <w:lang w:val="en-NZ" w:eastAsia="zh-CN"/>
          </w:rPr>
          <w:t> </w:t>
        </w:r>
      </w:ins>
    </w:p>
    <w:p w14:paraId="12636757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103" w:author="Ting Li" w:date="2022-03-01T17:13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  <w:pPrChange w:id="104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105" w:author="Ting Li" w:date="2022-03-01T17:13:00Z">
        <w:r w:rsidRPr="004B4472">
          <w:rPr>
            <w:rFonts w:eastAsia="Times New Roman"/>
            <w:color w:val="8064A2"/>
            <w:szCs w:val="20"/>
            <w:lang w:val="en-NZ" w:eastAsia="zh-CN"/>
          </w:rPr>
          <w:t> </w:t>
        </w:r>
      </w:ins>
    </w:p>
    <w:p w14:paraId="0A803738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106" w:author="Ting Li" w:date="2022-03-01T17:13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  <w:pPrChange w:id="107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108" w:author="Ting Li" w:date="2022-03-01T17:13:00Z">
        <w:r w:rsidRPr="004B4472">
          <w:rPr>
            <w:rFonts w:eastAsia="Times New Roman"/>
            <w:color w:val="8064A2"/>
            <w:szCs w:val="20"/>
            <w:lang w:val="en-NZ" w:eastAsia="zh-CN"/>
          </w:rPr>
          <w:t> </w:t>
        </w:r>
      </w:ins>
    </w:p>
    <w:p w14:paraId="73D3252D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109" w:author="Ting Li" w:date="2022-03-01T17:13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  <w:pPrChange w:id="110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111" w:author="Ting Li" w:date="2022-03-01T17:13:00Z">
        <w:r w:rsidRPr="004B4472">
          <w:rPr>
            <w:rFonts w:eastAsia="Times New Roman"/>
            <w:color w:val="8064A2"/>
            <w:szCs w:val="20"/>
            <w:lang w:val="en-NZ" w:eastAsia="zh-CN"/>
          </w:rPr>
          <w:t> </w:t>
        </w:r>
      </w:ins>
    </w:p>
    <w:p w14:paraId="06461448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112" w:author="Ting Li" w:date="2022-03-01T17:13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  <w:pPrChange w:id="113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114" w:author="Ting Li" w:date="2022-03-01T17:13:00Z">
        <w:r w:rsidRPr="004B4472">
          <w:rPr>
            <w:rFonts w:eastAsia="Times New Roman"/>
            <w:color w:val="8064A2"/>
            <w:szCs w:val="20"/>
            <w:lang w:val="en-NZ" w:eastAsia="zh-CN"/>
          </w:rPr>
          <w:t> </w:t>
        </w:r>
      </w:ins>
    </w:p>
    <w:p w14:paraId="4984B50B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115" w:author="Ting Li" w:date="2022-03-01T17:13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  <w:pPrChange w:id="116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117" w:author="Ting Li" w:date="2022-03-01T17:13:00Z">
        <w:r w:rsidRPr="004B4472">
          <w:rPr>
            <w:rFonts w:eastAsia="Times New Roman"/>
            <w:color w:val="8064A2"/>
            <w:szCs w:val="20"/>
            <w:lang w:val="en-NZ" w:eastAsia="zh-CN"/>
          </w:rPr>
          <w:t> </w:t>
        </w:r>
      </w:ins>
    </w:p>
    <w:p w14:paraId="72BCA7D8" w14:textId="77777777" w:rsidR="00774F94" w:rsidRDefault="00774F94" w:rsidP="00985A2E">
      <w:pPr>
        <w:spacing w:before="0" w:after="0"/>
        <w:textAlignment w:val="baseline"/>
        <w:rPr>
          <w:ins w:id="118" w:author="Ting Li" w:date="2022-03-01T17:15:00Z"/>
          <w:rFonts w:eastAsia="Times New Roman"/>
          <w:szCs w:val="20"/>
          <w:lang w:val="en-US" w:eastAsia="zh-CN"/>
        </w:rPr>
      </w:pPr>
    </w:p>
    <w:p w14:paraId="03224B41" w14:textId="34C488B0" w:rsidR="004B4472" w:rsidRPr="004B4472" w:rsidRDefault="004B4472">
      <w:pPr>
        <w:spacing w:before="0" w:after="0"/>
        <w:textAlignment w:val="baseline"/>
        <w:rPr>
          <w:ins w:id="119" w:author="Ting Li" w:date="2022-03-01T17:13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  <w:pPrChange w:id="120" w:author="Ting Li" w:date="2022-03-01T17:14:00Z">
          <w:pPr>
            <w:spacing w:before="0" w:after="0" w:line="240" w:lineRule="auto"/>
            <w:textAlignment w:val="baseline"/>
          </w:pPr>
        </w:pPrChange>
      </w:pPr>
      <w:ins w:id="121" w:author="Ting Li" w:date="2022-03-01T17:13:00Z">
        <w:r w:rsidRPr="004B4472">
          <w:rPr>
            <w:rFonts w:eastAsia="Times New Roman"/>
            <w:szCs w:val="20"/>
            <w:lang w:val="en-US" w:eastAsia="zh-CN"/>
          </w:rPr>
          <w:t>Identify where this information can be found within the supporting documentation provided.</w:t>
        </w:r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5"/>
        <w:gridCol w:w="2280"/>
      </w:tblGrid>
      <w:tr w:rsidR="004B4472" w:rsidRPr="004B4472" w14:paraId="6B5152F7" w14:textId="77777777" w:rsidTr="004B4472">
        <w:trPr>
          <w:ins w:id="122" w:author="Ting Li" w:date="2022-03-01T17:13:00Z"/>
        </w:trPr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55ADB170" w14:textId="77777777" w:rsidR="004B4472" w:rsidRPr="004B4472" w:rsidRDefault="004B4472">
            <w:pPr>
              <w:spacing w:before="0" w:after="0"/>
              <w:textAlignment w:val="baseline"/>
              <w:rPr>
                <w:ins w:id="123" w:author="Ting Li" w:date="2022-03-01T17:13:00Z"/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  <w:pPrChange w:id="124" w:author="Ting Li" w:date="2022-03-01T17:14:00Z">
                <w:pPr>
                  <w:spacing w:before="0" w:after="0" w:line="240" w:lineRule="auto"/>
                  <w:textAlignment w:val="baseline"/>
                </w:pPr>
              </w:pPrChange>
            </w:pPr>
            <w:ins w:id="125" w:author="Ting Li" w:date="2022-03-01T17:13:00Z">
              <w:r w:rsidRPr="004B4472">
                <w:rPr>
                  <w:rFonts w:eastAsia="Times New Roman"/>
                  <w:b/>
                  <w:bCs/>
                  <w:color w:val="auto"/>
                  <w:szCs w:val="20"/>
                  <w:lang w:eastAsia="zh-CN"/>
                </w:rPr>
                <w:t xml:space="preserve">Supporting Documentation </w:t>
              </w:r>
              <w:r w:rsidRPr="004B4472">
                <w:rPr>
                  <w:rFonts w:eastAsia="Times New Roman"/>
                  <w:color w:val="auto"/>
                  <w:szCs w:val="20"/>
                  <w:lang w:val="en-NZ" w:eastAsia="zh-CN"/>
                </w:rPr>
                <w:t> </w:t>
              </w:r>
              <w:r w:rsidRPr="004B4472">
                <w:rPr>
                  <w:rFonts w:eastAsia="Times New Roman"/>
                  <w:color w:val="auto"/>
                  <w:szCs w:val="20"/>
                  <w:lang w:val="en-NZ" w:eastAsia="zh-CN"/>
                </w:rPr>
                <w:br/>
              </w:r>
              <w:r w:rsidRPr="004B4472">
                <w:rPr>
                  <w:rFonts w:eastAsia="Times New Roman"/>
                  <w:color w:val="auto"/>
                  <w:szCs w:val="20"/>
                  <w:lang w:eastAsia="zh-CN"/>
                </w:rPr>
                <w:t>(Name / title / description of document)</w:t>
              </w:r>
              <w:r w:rsidRPr="004B4472">
                <w:rPr>
                  <w:rFonts w:eastAsia="Times New Roman"/>
                  <w:color w:val="auto"/>
                  <w:szCs w:val="20"/>
                  <w:lang w:val="en-NZ" w:eastAsia="zh-CN"/>
                </w:rPr>
                <w:t> </w:t>
              </w:r>
            </w:ins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037CF1B5" w14:textId="77777777" w:rsidR="004B4472" w:rsidRPr="004B4472" w:rsidRDefault="004B4472">
            <w:pPr>
              <w:spacing w:before="0" w:after="0"/>
              <w:jc w:val="center"/>
              <w:textAlignment w:val="baseline"/>
              <w:rPr>
                <w:ins w:id="126" w:author="Ting Li" w:date="2022-03-01T17:13:00Z"/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  <w:pPrChange w:id="127" w:author="Ting Li" w:date="2022-03-01T17:14:00Z">
                <w:pPr>
                  <w:spacing w:before="0" w:after="0" w:line="240" w:lineRule="auto"/>
                  <w:jc w:val="center"/>
                  <w:textAlignment w:val="baseline"/>
                </w:pPr>
              </w:pPrChange>
            </w:pPr>
            <w:ins w:id="128" w:author="Ting Li" w:date="2022-03-01T17:13:00Z">
              <w:r w:rsidRPr="004B4472">
                <w:rPr>
                  <w:rFonts w:eastAsia="Times New Roman"/>
                  <w:b/>
                  <w:bCs/>
                  <w:color w:val="auto"/>
                  <w:szCs w:val="20"/>
                  <w:lang w:eastAsia="zh-CN"/>
                </w:rPr>
                <w:t>Reference</w:t>
              </w:r>
              <w:r w:rsidRPr="004B4472">
                <w:rPr>
                  <w:rFonts w:eastAsia="Times New Roman"/>
                  <w:color w:val="auto"/>
                  <w:szCs w:val="20"/>
                  <w:lang w:val="en-NZ" w:eastAsia="zh-CN"/>
                </w:rPr>
                <w:t> </w:t>
              </w:r>
              <w:r w:rsidRPr="004B4472">
                <w:rPr>
                  <w:rFonts w:eastAsia="Times New Roman"/>
                  <w:color w:val="auto"/>
                  <w:szCs w:val="20"/>
                  <w:lang w:val="en-NZ" w:eastAsia="zh-CN"/>
                </w:rPr>
                <w:br/>
              </w:r>
              <w:r w:rsidRPr="004B4472">
                <w:rPr>
                  <w:rFonts w:eastAsia="Times New Roman"/>
                  <w:color w:val="auto"/>
                  <w:szCs w:val="20"/>
                  <w:lang w:eastAsia="zh-CN"/>
                </w:rPr>
                <w:t>(Page no. or section)</w:t>
              </w:r>
              <w:r w:rsidRPr="004B4472">
                <w:rPr>
                  <w:rFonts w:eastAsia="Times New Roman"/>
                  <w:color w:val="auto"/>
                  <w:szCs w:val="20"/>
                  <w:lang w:val="en-NZ" w:eastAsia="zh-CN"/>
                </w:rPr>
                <w:t> </w:t>
              </w:r>
            </w:ins>
          </w:p>
        </w:tc>
      </w:tr>
      <w:tr w:rsidR="004B4472" w:rsidRPr="004B4472" w14:paraId="4ED2A0BC" w14:textId="77777777" w:rsidTr="004B4472">
        <w:trPr>
          <w:ins w:id="129" w:author="Ting Li" w:date="2022-03-01T17:13:00Z"/>
        </w:trPr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9E8BFFF" w14:textId="77777777" w:rsidR="004B4472" w:rsidRPr="004B4472" w:rsidRDefault="004B4472">
            <w:pPr>
              <w:spacing w:before="0" w:after="0"/>
              <w:textAlignment w:val="baseline"/>
              <w:rPr>
                <w:ins w:id="130" w:author="Ting Li" w:date="2022-03-01T17:13:00Z"/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  <w:pPrChange w:id="131" w:author="Ting Li" w:date="2022-03-01T17:14:00Z">
                <w:pPr>
                  <w:spacing w:before="0" w:after="0" w:line="240" w:lineRule="auto"/>
                  <w:textAlignment w:val="baseline"/>
                </w:pPr>
              </w:pPrChange>
            </w:pPr>
            <w:ins w:id="132" w:author="Ting Li" w:date="2022-03-01T17:13:00Z">
              <w:r w:rsidRPr="004B4472">
                <w:rPr>
                  <w:rFonts w:eastAsia="Times New Roman"/>
                  <w:color w:val="8064A2"/>
                  <w:szCs w:val="20"/>
                  <w:lang w:eastAsia="zh-CN"/>
                </w:rPr>
                <w:t>[####]</w:t>
              </w:r>
              <w:r w:rsidRPr="004B4472">
                <w:rPr>
                  <w:rFonts w:eastAsia="Times New Roman"/>
                  <w:color w:val="8064A2"/>
                  <w:szCs w:val="20"/>
                  <w:lang w:val="en-NZ" w:eastAsia="zh-CN"/>
                </w:rPr>
                <w:t> </w:t>
              </w:r>
            </w:ins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11A73A0" w14:textId="77777777" w:rsidR="004B4472" w:rsidRPr="004B4472" w:rsidRDefault="004B4472">
            <w:pPr>
              <w:spacing w:before="0" w:after="0"/>
              <w:jc w:val="center"/>
              <w:textAlignment w:val="baseline"/>
              <w:rPr>
                <w:ins w:id="133" w:author="Ting Li" w:date="2022-03-01T17:13:00Z"/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  <w:pPrChange w:id="134" w:author="Ting Li" w:date="2022-03-01T17:14:00Z">
                <w:pPr>
                  <w:spacing w:before="0" w:after="0" w:line="240" w:lineRule="auto"/>
                  <w:jc w:val="center"/>
                  <w:textAlignment w:val="baseline"/>
                </w:pPr>
              </w:pPrChange>
            </w:pPr>
            <w:ins w:id="135" w:author="Ting Li" w:date="2022-03-01T17:13:00Z">
              <w:r w:rsidRPr="004B4472">
                <w:rPr>
                  <w:rFonts w:eastAsia="Times New Roman"/>
                  <w:color w:val="8064A2"/>
                  <w:szCs w:val="20"/>
                  <w:lang w:eastAsia="zh-CN"/>
                </w:rPr>
                <w:t>[####]</w:t>
              </w:r>
              <w:r w:rsidRPr="004B4472">
                <w:rPr>
                  <w:rFonts w:eastAsia="Times New Roman"/>
                  <w:color w:val="8064A2"/>
                  <w:szCs w:val="20"/>
                  <w:lang w:val="en-NZ" w:eastAsia="zh-CN"/>
                </w:rPr>
                <w:t> </w:t>
              </w:r>
            </w:ins>
          </w:p>
        </w:tc>
      </w:tr>
      <w:tr w:rsidR="004B4472" w:rsidRPr="004B4472" w14:paraId="34E45A0A" w14:textId="77777777" w:rsidTr="004B4472">
        <w:trPr>
          <w:ins w:id="136" w:author="Ting Li" w:date="2022-03-01T17:13:00Z"/>
        </w:trPr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16D1D73" w14:textId="77777777" w:rsidR="004B4472" w:rsidRPr="004B4472" w:rsidRDefault="004B4472">
            <w:pPr>
              <w:spacing w:before="0" w:after="0"/>
              <w:textAlignment w:val="baseline"/>
              <w:rPr>
                <w:ins w:id="137" w:author="Ting Li" w:date="2022-03-01T17:13:00Z"/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  <w:pPrChange w:id="138" w:author="Ting Li" w:date="2022-03-01T17:14:00Z">
                <w:pPr>
                  <w:spacing w:before="0" w:after="0" w:line="240" w:lineRule="auto"/>
                  <w:textAlignment w:val="baseline"/>
                </w:pPr>
              </w:pPrChange>
            </w:pPr>
            <w:ins w:id="139" w:author="Ting Li" w:date="2022-03-01T17:13:00Z">
              <w:r w:rsidRPr="004B4472">
                <w:rPr>
                  <w:rFonts w:eastAsia="Times New Roman"/>
                  <w:color w:val="8064A2"/>
                  <w:szCs w:val="20"/>
                  <w:lang w:eastAsia="zh-CN"/>
                </w:rPr>
                <w:lastRenderedPageBreak/>
                <w:t>[####]</w:t>
              </w:r>
              <w:r w:rsidRPr="004B4472">
                <w:rPr>
                  <w:rFonts w:eastAsia="Times New Roman"/>
                  <w:color w:val="8064A2"/>
                  <w:szCs w:val="20"/>
                  <w:lang w:val="en-NZ" w:eastAsia="zh-CN"/>
                </w:rPr>
                <w:t> </w:t>
              </w:r>
            </w:ins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20F6D63" w14:textId="77777777" w:rsidR="004B4472" w:rsidRPr="004B4472" w:rsidRDefault="004B4472">
            <w:pPr>
              <w:spacing w:before="0" w:after="0"/>
              <w:jc w:val="center"/>
              <w:textAlignment w:val="baseline"/>
              <w:rPr>
                <w:ins w:id="140" w:author="Ting Li" w:date="2022-03-01T17:13:00Z"/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  <w:pPrChange w:id="141" w:author="Ting Li" w:date="2022-03-01T17:14:00Z">
                <w:pPr>
                  <w:spacing w:before="0" w:after="0" w:line="240" w:lineRule="auto"/>
                  <w:jc w:val="center"/>
                  <w:textAlignment w:val="baseline"/>
                </w:pPr>
              </w:pPrChange>
            </w:pPr>
            <w:ins w:id="142" w:author="Ting Li" w:date="2022-03-01T17:13:00Z">
              <w:r w:rsidRPr="004B4472">
                <w:rPr>
                  <w:rFonts w:eastAsia="Times New Roman"/>
                  <w:color w:val="8064A2"/>
                  <w:szCs w:val="20"/>
                  <w:lang w:eastAsia="zh-CN"/>
                </w:rPr>
                <w:t>[####]</w:t>
              </w:r>
              <w:r w:rsidRPr="004B4472">
                <w:rPr>
                  <w:rFonts w:eastAsia="Times New Roman"/>
                  <w:color w:val="8064A2"/>
                  <w:szCs w:val="20"/>
                  <w:lang w:val="en-NZ" w:eastAsia="zh-CN"/>
                </w:rPr>
                <w:t> </w:t>
              </w:r>
            </w:ins>
          </w:p>
        </w:tc>
      </w:tr>
    </w:tbl>
    <w:p w14:paraId="72D54B66" w14:textId="77777777" w:rsidR="00403E09" w:rsidRDefault="00403E09" w:rsidP="00985A2E">
      <w:pPr>
        <w:rPr>
          <w:ins w:id="143" w:author="Ting Li" w:date="2022-03-01T17:15:00Z"/>
          <w:b/>
          <w:bCs/>
          <w:color w:val="auto"/>
        </w:rPr>
      </w:pPr>
    </w:p>
    <w:p w14:paraId="537EBBAE" w14:textId="0E0A6EBF" w:rsidR="004B4472" w:rsidRPr="004B4472" w:rsidRDefault="004B4472">
      <w:pPr>
        <w:rPr>
          <w:ins w:id="144" w:author="Ting Li" w:date="2022-03-01T17:13:00Z"/>
          <w:b/>
          <w:bCs/>
          <w:color w:val="auto"/>
          <w:rPrChange w:id="145" w:author="Ting Li" w:date="2022-03-01T17:13:00Z">
            <w:rPr>
              <w:ins w:id="146" w:author="Ting Li" w:date="2022-03-01T17:13:00Z"/>
              <w:rFonts w:ascii="Segoe UI" w:eastAsia="Times New Roman" w:hAnsi="Segoe UI" w:cs="Segoe UI"/>
              <w:caps/>
              <w:color w:val="365F91"/>
              <w:sz w:val="18"/>
              <w:szCs w:val="18"/>
              <w:lang w:val="en-NZ" w:eastAsia="zh-CN"/>
            </w:rPr>
          </w:rPrChange>
        </w:rPr>
        <w:pPrChange w:id="147" w:author="Ting Li" w:date="2022-03-01T17:14:00Z">
          <w:pPr>
            <w:spacing w:before="0" w:after="0" w:line="240" w:lineRule="auto"/>
            <w:textAlignment w:val="baseline"/>
          </w:pPr>
        </w:pPrChange>
      </w:pPr>
      <w:ins w:id="148" w:author="Ting Li" w:date="2022-03-01T17:13:00Z">
        <w:r w:rsidRPr="004B4472">
          <w:rPr>
            <w:b/>
            <w:bCs/>
            <w:color w:val="auto"/>
            <w:rPrChange w:id="149" w:author="Ting Li" w:date="2022-03-01T17:13:00Z">
              <w:rPr>
                <w:rFonts w:eastAsia="Times New Roman"/>
                <w:caps/>
                <w:color w:val="365F91"/>
                <w:sz w:val="36"/>
                <w:szCs w:val="36"/>
                <w:lang w:eastAsia="zh-CN"/>
              </w:rPr>
            </w:rPrChange>
          </w:rPr>
          <w:t>2.</w:t>
        </w:r>
      </w:ins>
      <w:ins w:id="150" w:author="Ting Li" w:date="2022-03-01T17:16:00Z">
        <w:r w:rsidR="00B40356">
          <w:rPr>
            <w:b/>
            <w:bCs/>
            <w:color w:val="auto"/>
          </w:rPr>
          <w:t>1.3</w:t>
        </w:r>
      </w:ins>
      <w:ins w:id="151" w:author="Ting Li" w:date="2022-03-01T17:13:00Z">
        <w:r w:rsidRPr="004B4472">
          <w:rPr>
            <w:b/>
            <w:bCs/>
            <w:color w:val="auto"/>
            <w:rPrChange w:id="152" w:author="Ting Li" w:date="2022-03-01T17:13:00Z">
              <w:rPr>
                <w:rFonts w:eastAsia="Times New Roman"/>
                <w:caps/>
                <w:color w:val="365F91"/>
                <w:sz w:val="36"/>
                <w:szCs w:val="36"/>
                <w:lang w:eastAsia="zh-CN"/>
              </w:rPr>
            </w:rPrChange>
          </w:rPr>
          <w:t xml:space="preserve"> BUILDING SYSTEMS TUNING</w:t>
        </w:r>
        <w:r w:rsidRPr="004B4472">
          <w:rPr>
            <w:b/>
            <w:bCs/>
            <w:color w:val="auto"/>
            <w:rPrChange w:id="153" w:author="Ting Li" w:date="2022-03-01T17:13:00Z">
              <w:rPr>
                <w:rFonts w:eastAsia="Times New Roman"/>
                <w:caps/>
                <w:color w:val="365F91"/>
                <w:sz w:val="36"/>
                <w:szCs w:val="36"/>
                <w:lang w:val="en-NZ" w:eastAsia="zh-CN"/>
              </w:rPr>
            </w:rPrChange>
          </w:rPr>
          <w:t> </w:t>
        </w:r>
      </w:ins>
    </w:p>
    <w:p w14:paraId="3FF2EF88" w14:textId="77777777" w:rsidR="004B4472" w:rsidRPr="004B4472" w:rsidRDefault="004B4472">
      <w:pPr>
        <w:spacing w:before="0" w:after="0"/>
        <w:textAlignment w:val="baseline"/>
        <w:rPr>
          <w:ins w:id="154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155" w:author="Ting Li" w:date="2022-03-01T17:14:00Z">
          <w:pPr>
            <w:spacing w:before="0" w:after="0" w:line="240" w:lineRule="auto"/>
            <w:textAlignment w:val="baseline"/>
          </w:pPr>
        </w:pPrChange>
      </w:pPr>
      <w:ins w:id="156" w:author="Ting Li" w:date="2022-03-01T17:13:00Z">
        <w:r w:rsidRPr="004B4472">
          <w:rPr>
            <w:rFonts w:eastAsia="Times New Roman"/>
            <w:szCs w:val="20"/>
            <w:lang w:eastAsia="zh-CN"/>
          </w:rPr>
          <w:t>A tuning process is in place that addresses all nominated building systems.</w:t>
        </w:r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tbl>
      <w:tblPr>
        <w:tblW w:w="90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4D5E6A" w:rsidRPr="004B4472" w14:paraId="04E717ED" w14:textId="77777777" w:rsidTr="004D5E6A">
        <w:trPr>
          <w:ins w:id="157" w:author="Ting Li" w:date="2022-05-16T15:00:00Z"/>
        </w:trPr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6438C0ED" w14:textId="27EE347B" w:rsidR="004D5E6A" w:rsidRPr="004B4472" w:rsidRDefault="004D5E6A" w:rsidP="004D5E6A">
            <w:pPr>
              <w:spacing w:before="0" w:after="0"/>
              <w:textAlignment w:val="baseline"/>
              <w:rPr>
                <w:ins w:id="158" w:author="Ting Li" w:date="2022-05-16T15:00:00Z"/>
                <w:rFonts w:eastAsia="Times New Roman"/>
                <w:szCs w:val="20"/>
                <w:lang w:eastAsia="zh-CN"/>
              </w:rPr>
            </w:pPr>
            <w:ins w:id="159" w:author="Ting Li" w:date="2022-05-16T15:01:00Z">
              <w:r>
                <w:rPr>
                  <w:rFonts w:eastAsia="Times New Roman"/>
                  <w:szCs w:val="20"/>
                  <w:lang w:eastAsia="zh-CN"/>
                </w:rPr>
                <w:t>The owner/client has formally committed to a tuning process prior to occupation</w:t>
              </w:r>
            </w:ins>
            <w:ins w:id="160" w:author="Ting Li" w:date="2022-05-16T15:04:00Z">
              <w:r>
                <w:rPr>
                  <w:rFonts w:eastAsia="Times New Roman"/>
                  <w:szCs w:val="20"/>
                  <w:lang w:eastAsia="zh-CN"/>
                </w:rPr>
                <w:t xml:space="preserve"> for all nominated building systems</w:t>
              </w:r>
            </w:ins>
            <w:ins w:id="161" w:author="Ting Li" w:date="2022-05-16T15:01:00Z">
              <w:r>
                <w:rPr>
                  <w:rFonts w:eastAsia="Times New Roman"/>
                  <w:szCs w:val="20"/>
                  <w:lang w:eastAsia="zh-CN"/>
                </w:rPr>
                <w:t xml:space="preserve">. </w:t>
              </w:r>
            </w:ins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704E3F80" w14:textId="01951FE8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ins w:id="162" w:author="Ting Li" w:date="2022-05-16T15:00:00Z"/>
                <w:rFonts w:ascii="MS Gothic" w:eastAsia="MS Gothic" w:hAnsi="MS Gothic" w:cs="Times New Roman" w:hint="eastAsia"/>
                <w:szCs w:val="20"/>
                <w:lang w:eastAsia="zh-CN"/>
              </w:rPr>
            </w:pPr>
            <w:ins w:id="163" w:author="Ting Li" w:date="2022-05-16T15:12:00Z">
              <w:r w:rsidRPr="004B4472">
                <w:rPr>
                  <w:rFonts w:ascii="MS Gothic" w:eastAsia="MS Gothic" w:hAnsi="MS Gothic" w:cs="Times New Roman" w:hint="eastAsia"/>
                  <w:szCs w:val="20"/>
                  <w:lang w:eastAsia="zh-CN"/>
                </w:rPr>
                <w:t>☐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</w:tr>
      <w:tr w:rsidR="004D5E6A" w:rsidRPr="004B4472" w14:paraId="5D3539DD" w14:textId="77777777" w:rsidTr="004D5E6A">
        <w:trPr>
          <w:ins w:id="164" w:author="Ting Li" w:date="2022-05-16T15:01:00Z"/>
        </w:trPr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1131C77E" w14:textId="773C65D3" w:rsidR="004D5E6A" w:rsidRDefault="004D5E6A" w:rsidP="004D5E6A">
            <w:pPr>
              <w:spacing w:before="0" w:after="0"/>
              <w:textAlignment w:val="baseline"/>
              <w:rPr>
                <w:ins w:id="165" w:author="Ting Li" w:date="2022-05-16T15:01:00Z"/>
                <w:rFonts w:eastAsia="Times New Roman"/>
                <w:szCs w:val="20"/>
                <w:lang w:eastAsia="zh-CN"/>
              </w:rPr>
            </w:pPr>
            <w:ins w:id="166" w:author="Ting Li" w:date="2022-05-16T15:02:00Z">
              <w:r>
                <w:rPr>
                  <w:rFonts w:eastAsia="Times New Roman"/>
                  <w:szCs w:val="20"/>
                  <w:lang w:eastAsia="zh-CN"/>
                </w:rPr>
                <w:t xml:space="preserve">The commitment </w:t>
              </w:r>
            </w:ins>
            <w:ins w:id="167" w:author="Ting Li" w:date="2022-05-16T15:03:00Z">
              <w:r>
                <w:rPr>
                  <w:rFonts w:eastAsia="Times New Roman"/>
                  <w:szCs w:val="20"/>
                  <w:lang w:eastAsia="zh-CN"/>
                </w:rPr>
                <w:t>includes</w:t>
              </w:r>
            </w:ins>
            <w:ins w:id="168" w:author="Ting Li" w:date="2022-05-16T15:02:00Z">
              <w:r>
                <w:rPr>
                  <w:rFonts w:eastAsia="Times New Roman"/>
                  <w:szCs w:val="20"/>
                  <w:lang w:eastAsia="zh-CN"/>
                </w:rPr>
                <w:t xml:space="preserve"> </w:t>
              </w:r>
              <w:r w:rsidRPr="00AF301F">
                <w:rPr>
                  <w:rFonts w:eastAsia="Times New Roman"/>
                  <w:szCs w:val="20"/>
                  <w:lang w:eastAsia="zh-CN"/>
                </w:rPr>
                <w:t>quarterly adjustments and measurement for the first 12 months after occupation and a review of building system manufacturer warranties.</w:t>
              </w:r>
            </w:ins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3DBED66F" w14:textId="50F5AACC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ins w:id="169" w:author="Ting Li" w:date="2022-05-16T15:01:00Z"/>
                <w:rFonts w:ascii="MS Gothic" w:eastAsia="MS Gothic" w:hAnsi="MS Gothic" w:cs="Times New Roman" w:hint="eastAsia"/>
                <w:szCs w:val="20"/>
                <w:lang w:eastAsia="zh-CN"/>
              </w:rPr>
            </w:pPr>
            <w:ins w:id="170" w:author="Ting Li" w:date="2022-05-16T15:12:00Z">
              <w:r w:rsidRPr="004B4472">
                <w:rPr>
                  <w:rFonts w:ascii="MS Gothic" w:eastAsia="MS Gothic" w:hAnsi="MS Gothic" w:cs="Times New Roman" w:hint="eastAsia"/>
                  <w:szCs w:val="20"/>
                  <w:lang w:eastAsia="zh-CN"/>
                </w:rPr>
                <w:t>☐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</w:tr>
      <w:tr w:rsidR="004D5E6A" w:rsidRPr="004B4472" w14:paraId="049FDC95" w14:textId="77777777" w:rsidTr="004D5E6A">
        <w:trPr>
          <w:ins w:id="171" w:author="Ting Li" w:date="2022-05-16T15:05:00Z"/>
        </w:trPr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54A112C3" w14:textId="554AFF06" w:rsidR="004D5E6A" w:rsidRDefault="004D5E6A" w:rsidP="004D5E6A">
            <w:pPr>
              <w:spacing w:before="0" w:after="0"/>
              <w:textAlignment w:val="baseline"/>
              <w:rPr>
                <w:ins w:id="172" w:author="Ting Li" w:date="2022-05-16T15:05:00Z"/>
                <w:rFonts w:eastAsia="Times New Roman"/>
                <w:szCs w:val="20"/>
                <w:lang w:eastAsia="zh-CN"/>
              </w:rPr>
            </w:pPr>
            <w:ins w:id="173" w:author="Ting Li" w:date="2022-05-16T15:05:00Z">
              <w:r>
                <w:rPr>
                  <w:rFonts w:eastAsia="Times New Roman"/>
                  <w:szCs w:val="20"/>
                  <w:lang w:eastAsia="zh-CN"/>
                </w:rPr>
                <w:t xml:space="preserve">The building </w:t>
              </w:r>
              <w:r w:rsidRPr="009706D1">
                <w:rPr>
                  <w:rFonts w:eastAsia="Times New Roman"/>
                  <w:szCs w:val="20"/>
                  <w:lang w:eastAsia="zh-CN"/>
                </w:rPr>
                <w:t>tuning process require</w:t>
              </w:r>
            </w:ins>
            <w:ins w:id="174" w:author="Ting Li" w:date="2022-05-16T15:06:00Z">
              <w:r>
                <w:rPr>
                  <w:rFonts w:eastAsia="Times New Roman"/>
                  <w:szCs w:val="20"/>
                  <w:lang w:eastAsia="zh-CN"/>
                </w:rPr>
                <w:t>s</w:t>
              </w:r>
            </w:ins>
            <w:ins w:id="175" w:author="Ting Li" w:date="2022-05-16T15:05:00Z">
              <w:r w:rsidRPr="009706D1">
                <w:rPr>
                  <w:rFonts w:eastAsia="Times New Roman"/>
                  <w:szCs w:val="20"/>
                  <w:lang w:eastAsia="zh-CN"/>
                </w:rPr>
                <w:t xml:space="preserve"> the analysis of data from the monitoring systems and assessment of feedback from occupants on building conditions. </w:t>
              </w:r>
            </w:ins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4259A871" w14:textId="16EBB896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ins w:id="176" w:author="Ting Li" w:date="2022-05-16T15:05:00Z"/>
                <w:rFonts w:ascii="MS Gothic" w:eastAsia="MS Gothic" w:hAnsi="MS Gothic" w:cs="Times New Roman" w:hint="eastAsia"/>
                <w:szCs w:val="20"/>
                <w:lang w:eastAsia="zh-CN"/>
              </w:rPr>
            </w:pPr>
            <w:ins w:id="177" w:author="Ting Li" w:date="2022-05-16T15:12:00Z">
              <w:r w:rsidRPr="004B4472">
                <w:rPr>
                  <w:rFonts w:ascii="MS Gothic" w:eastAsia="MS Gothic" w:hAnsi="MS Gothic" w:cs="Times New Roman" w:hint="eastAsia"/>
                  <w:szCs w:val="20"/>
                  <w:lang w:eastAsia="zh-CN"/>
                </w:rPr>
                <w:t>☐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</w:tr>
      <w:tr w:rsidR="004D5E6A" w:rsidRPr="004B4472" w14:paraId="260E2493" w14:textId="77777777" w:rsidTr="004D5E6A">
        <w:trPr>
          <w:ins w:id="178" w:author="Ting Li" w:date="2022-03-01T17:13:00Z"/>
        </w:trPr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5DC0EC5" w14:textId="77777777" w:rsidR="004D5E6A" w:rsidRPr="004B4472" w:rsidRDefault="004D5E6A" w:rsidP="004D5E6A">
            <w:pPr>
              <w:spacing w:before="0" w:after="0"/>
              <w:textAlignment w:val="baseline"/>
              <w:rPr>
                <w:ins w:id="179" w:author="Ting Li" w:date="2022-03-01T17:13:00Z"/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  <w:pPrChange w:id="180" w:author="Ting Li" w:date="2022-03-01T17:14:00Z">
                <w:pPr>
                  <w:spacing w:before="0" w:after="0" w:line="240" w:lineRule="auto"/>
                  <w:textAlignment w:val="baseline"/>
                </w:pPr>
              </w:pPrChange>
            </w:pPr>
            <w:ins w:id="181" w:author="Ting Li" w:date="2022-03-01T17:13:00Z">
              <w:r w:rsidRPr="004B4472">
                <w:rPr>
                  <w:rFonts w:eastAsia="Times New Roman"/>
                  <w:szCs w:val="20"/>
                  <w:lang w:eastAsia="zh-CN"/>
                </w:rPr>
                <w:t>Operating and Maintenance Manuals have been developed in accordance with approved standards and guidelines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462F77A7" w14:textId="645F2ADD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ins w:id="182" w:author="Ting Li" w:date="2022-03-01T17:13:00Z"/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  <w:pPrChange w:id="183" w:author="Ting Li" w:date="2022-03-01T17:14:00Z">
                <w:pPr>
                  <w:spacing w:before="0" w:after="0" w:line="240" w:lineRule="auto"/>
                  <w:jc w:val="center"/>
                  <w:textAlignment w:val="baseline"/>
                </w:pPr>
              </w:pPrChange>
            </w:pPr>
            <w:ins w:id="184" w:author="Ting Li" w:date="2022-05-16T15:12:00Z">
              <w:r w:rsidRPr="004B4472">
                <w:rPr>
                  <w:rFonts w:ascii="MS Gothic" w:eastAsia="MS Gothic" w:hAnsi="MS Gothic" w:cs="Times New Roman" w:hint="eastAsia"/>
                  <w:szCs w:val="20"/>
                  <w:lang w:eastAsia="zh-CN"/>
                </w:rPr>
                <w:t>☐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</w:tr>
      <w:tr w:rsidR="004D5E6A" w:rsidRPr="004B4472" w14:paraId="6D293DAC" w14:textId="77777777" w:rsidTr="004D5E6A">
        <w:trPr>
          <w:ins w:id="185" w:author="Ting Li" w:date="2022-03-01T17:13:00Z"/>
        </w:trPr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079DEC41" w14:textId="77777777" w:rsidR="004D5E6A" w:rsidRPr="004B4472" w:rsidRDefault="004D5E6A" w:rsidP="004D5E6A">
            <w:pPr>
              <w:spacing w:before="0" w:after="0"/>
              <w:textAlignment w:val="baseline"/>
              <w:rPr>
                <w:ins w:id="186" w:author="Ting Li" w:date="2022-03-01T17:13:00Z"/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  <w:pPrChange w:id="187" w:author="Ting Li" w:date="2022-03-01T17:14:00Z">
                <w:pPr>
                  <w:spacing w:before="0" w:after="0" w:line="240" w:lineRule="auto"/>
                  <w:textAlignment w:val="baseline"/>
                </w:pPr>
              </w:pPrChange>
            </w:pPr>
            <w:ins w:id="188" w:author="Ting Li" w:date="2022-03-01T17:13:00Z">
              <w:r w:rsidRPr="004B4472">
                <w:rPr>
                  <w:rFonts w:eastAsia="Times New Roman"/>
                  <w:szCs w:val="20"/>
                  <w:lang w:eastAsia="zh-CN"/>
                </w:rPr>
                <w:t>A building tuning manual or plan has been developed in accordance with the approved standards and guidelines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507D2CB7" w14:textId="77777777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ins w:id="189" w:author="Ting Li" w:date="2022-03-01T17:13:00Z"/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  <w:pPrChange w:id="190" w:author="Ting Li" w:date="2022-03-01T17:14:00Z">
                <w:pPr>
                  <w:spacing w:before="0" w:after="0" w:line="240" w:lineRule="auto"/>
                  <w:jc w:val="center"/>
                  <w:textAlignment w:val="baseline"/>
                </w:pPr>
              </w:pPrChange>
            </w:pPr>
            <w:ins w:id="191" w:author="Ting Li" w:date="2022-03-01T17:13:00Z">
              <w:r w:rsidRPr="004B4472">
                <w:rPr>
                  <w:rFonts w:ascii="MS Gothic" w:eastAsia="MS Gothic" w:hAnsi="MS Gothic" w:cs="Times New Roman" w:hint="eastAsia"/>
                  <w:szCs w:val="20"/>
                  <w:lang w:eastAsia="zh-CN"/>
                </w:rPr>
                <w:t>☐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</w:tr>
      <w:tr w:rsidR="004D5E6A" w:rsidRPr="004B4472" w14:paraId="68E62AA1" w14:textId="77777777" w:rsidTr="004D5E6A">
        <w:trPr>
          <w:ins w:id="192" w:author="Ting Li" w:date="2022-03-01T17:13:00Z"/>
        </w:trPr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22FDD7A" w14:textId="71F28BD1" w:rsidR="004D5E6A" w:rsidRPr="004B4472" w:rsidRDefault="004D5E6A" w:rsidP="004D5E6A">
            <w:pPr>
              <w:spacing w:before="0" w:after="0"/>
              <w:textAlignment w:val="baseline"/>
              <w:rPr>
                <w:ins w:id="193" w:author="Ting Li" w:date="2022-03-01T17:13:00Z"/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  <w:pPrChange w:id="194" w:author="Ting Li" w:date="2022-03-01T17:14:00Z">
                <w:pPr>
                  <w:spacing w:before="0" w:after="0" w:line="240" w:lineRule="auto"/>
                  <w:textAlignment w:val="baseline"/>
                </w:pPr>
              </w:pPrChange>
            </w:pPr>
            <w:ins w:id="195" w:author="Ting Li" w:date="2022-03-01T17:13:00Z">
              <w:r w:rsidRPr="004B4472">
                <w:rPr>
                  <w:rFonts w:eastAsia="Times New Roman"/>
                  <w:szCs w:val="20"/>
                  <w:lang w:eastAsia="zh-CN"/>
                </w:rPr>
                <w:t xml:space="preserve">A building tuning team has been created, including the facilities manager, the owner’s </w:t>
              </w:r>
              <w:proofErr w:type="gramStart"/>
              <w:r w:rsidRPr="004B4472">
                <w:rPr>
                  <w:rFonts w:eastAsia="Times New Roman"/>
                  <w:szCs w:val="20"/>
                  <w:lang w:eastAsia="zh-CN"/>
                </w:rPr>
                <w:t>representative</w:t>
              </w:r>
              <w:proofErr w:type="gramEnd"/>
              <w:r w:rsidRPr="004B4472">
                <w:rPr>
                  <w:rFonts w:eastAsia="Times New Roman"/>
                  <w:szCs w:val="20"/>
                  <w:lang w:eastAsia="zh-CN"/>
                </w:rPr>
                <w:t xml:space="preserve"> and the ICA (if applicable). 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  <w:ins w:id="196" w:author="Ting Li" w:date="2022-05-16T15:07:00Z">
              <w:r w:rsidRPr="00350049">
                <w:rPr>
                  <w:rFonts w:eastAsia="Times New Roman"/>
                  <w:szCs w:val="20"/>
                  <w:lang w:val="en-NZ" w:eastAsia="zh-CN"/>
                </w:rPr>
                <w:t>The head contractor and the services design professionals are available to address specific tuning issues where required</w:t>
              </w:r>
              <w:r>
                <w:rPr>
                  <w:rFonts w:eastAsia="Times New Roman"/>
                  <w:szCs w:val="20"/>
                  <w:lang w:val="en-NZ" w:eastAsia="zh-CN"/>
                </w:rPr>
                <w:t>.</w:t>
              </w:r>
            </w:ins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1508409" w14:textId="77777777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ins w:id="197" w:author="Ting Li" w:date="2022-03-01T17:13:00Z"/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  <w:pPrChange w:id="198" w:author="Ting Li" w:date="2022-03-01T17:14:00Z">
                <w:pPr>
                  <w:spacing w:before="0" w:after="0" w:line="240" w:lineRule="auto"/>
                  <w:jc w:val="center"/>
                  <w:textAlignment w:val="baseline"/>
                </w:pPr>
              </w:pPrChange>
            </w:pPr>
            <w:ins w:id="199" w:author="Ting Li" w:date="2022-03-01T17:13:00Z">
              <w:r w:rsidRPr="004B4472">
                <w:rPr>
                  <w:rFonts w:ascii="MS Gothic" w:eastAsia="MS Gothic" w:hAnsi="MS Gothic" w:cs="Times New Roman" w:hint="eastAsia"/>
                  <w:szCs w:val="20"/>
                  <w:lang w:eastAsia="zh-CN"/>
                </w:rPr>
                <w:t>☐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</w:tr>
      <w:tr w:rsidR="004D5E6A" w:rsidRPr="004B4472" w14:paraId="585098AD" w14:textId="77777777" w:rsidTr="004D5E6A">
        <w:trPr>
          <w:ins w:id="200" w:author="Ting Li" w:date="2022-03-01T17:13:00Z"/>
        </w:trPr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1A70F606" w14:textId="77777777" w:rsidR="004D5E6A" w:rsidRDefault="004D5E6A" w:rsidP="004D5E6A">
            <w:pPr>
              <w:spacing w:before="0" w:after="0"/>
              <w:textAlignment w:val="baseline"/>
              <w:rPr>
                <w:ins w:id="201" w:author="Ting Li" w:date="2022-05-16T15:09:00Z"/>
                <w:rFonts w:eastAsia="Times New Roman"/>
                <w:szCs w:val="20"/>
                <w:lang w:eastAsia="zh-CN"/>
              </w:rPr>
            </w:pPr>
            <w:ins w:id="202" w:author="Ting Li" w:date="2022-03-01T17:13:00Z">
              <w:r w:rsidRPr="004B4472">
                <w:rPr>
                  <w:rFonts w:eastAsia="Times New Roman"/>
                  <w:szCs w:val="20"/>
                  <w:lang w:eastAsia="zh-CN"/>
                </w:rPr>
                <w:t>The owner has engaged parties to tune the nominated systems</w:t>
              </w:r>
            </w:ins>
            <w:ins w:id="203" w:author="Ting Li" w:date="2022-05-16T15:09:00Z">
              <w:r>
                <w:rPr>
                  <w:rFonts w:eastAsia="Times New Roman"/>
                  <w:szCs w:val="20"/>
                  <w:lang w:eastAsia="zh-CN"/>
                </w:rPr>
                <w:t xml:space="preserve"> with requirements for:</w:t>
              </w:r>
            </w:ins>
          </w:p>
          <w:p w14:paraId="187B1618" w14:textId="74BBC9C8" w:rsidR="004D5E6A" w:rsidRPr="00126FB7" w:rsidRDefault="004D5E6A" w:rsidP="004D5E6A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ins w:id="204" w:author="Ting Li" w:date="2022-05-16T15:09:00Z"/>
                <w:rFonts w:eastAsia="Times New Roman"/>
                <w:szCs w:val="20"/>
                <w:lang w:eastAsia="zh-CN"/>
                <w:rPrChange w:id="205" w:author="Ting Li" w:date="2022-05-16T15:09:00Z">
                  <w:rPr>
                    <w:ins w:id="206" w:author="Ting Li" w:date="2022-05-16T15:09:00Z"/>
                    <w:rFonts w:ascii="Times New Roman" w:eastAsia="Times New Roman" w:hAnsi="Times New Roman" w:cs="Times New Roman"/>
                    <w:sz w:val="24"/>
                    <w:szCs w:val="24"/>
                    <w:lang w:val="en-NZ" w:eastAsia="zh-CN"/>
                  </w:rPr>
                </w:rPrChange>
              </w:rPr>
              <w:pPrChange w:id="207" w:author="Ting Li" w:date="2022-05-16T15:09:00Z">
                <w:pPr>
                  <w:spacing w:before="0" w:after="0"/>
                  <w:textAlignment w:val="baseline"/>
                </w:pPr>
              </w:pPrChange>
            </w:pPr>
            <w:ins w:id="208" w:author="Ting Li" w:date="2022-05-16T15:09:00Z">
              <w:r w:rsidRPr="00126FB7">
                <w:rPr>
                  <w:rFonts w:eastAsia="Times New Roman"/>
                  <w:szCs w:val="20"/>
                  <w:lang w:eastAsia="zh-CN"/>
                  <w:rPrChange w:id="209" w:author="Ting Li" w:date="2022-05-16T15:09:00Z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NZ" w:eastAsia="zh-CN"/>
                    </w:rPr>
                  </w:rPrChange>
                </w:rPr>
                <w:t xml:space="preserve">Verification that nominated systems are performing to their design potential at full and part load </w:t>
              </w:r>
              <w:proofErr w:type="gramStart"/>
              <w:r w:rsidRPr="00126FB7">
                <w:rPr>
                  <w:rFonts w:eastAsia="Times New Roman"/>
                  <w:szCs w:val="20"/>
                  <w:lang w:eastAsia="zh-CN"/>
                  <w:rPrChange w:id="210" w:author="Ting Li" w:date="2022-05-16T15:09:00Z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NZ" w:eastAsia="zh-CN"/>
                    </w:rPr>
                  </w:rPrChange>
                </w:rPr>
                <w:t>conditions;</w:t>
              </w:r>
              <w:proofErr w:type="gramEnd"/>
            </w:ins>
          </w:p>
          <w:p w14:paraId="450B477F" w14:textId="41E5D930" w:rsidR="004D5E6A" w:rsidRPr="00126FB7" w:rsidRDefault="004D5E6A" w:rsidP="004D5E6A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ins w:id="211" w:author="Ting Li" w:date="2022-05-16T15:09:00Z"/>
                <w:rFonts w:eastAsia="Times New Roman"/>
                <w:szCs w:val="20"/>
                <w:lang w:eastAsia="zh-CN"/>
                <w:rPrChange w:id="212" w:author="Ting Li" w:date="2022-05-16T15:09:00Z">
                  <w:rPr>
                    <w:ins w:id="213" w:author="Ting Li" w:date="2022-05-16T15:09:00Z"/>
                    <w:rFonts w:ascii="Times New Roman" w:eastAsia="Times New Roman" w:hAnsi="Times New Roman" w:cs="Times New Roman"/>
                    <w:sz w:val="24"/>
                    <w:szCs w:val="24"/>
                    <w:lang w:val="en-NZ" w:eastAsia="zh-CN"/>
                  </w:rPr>
                </w:rPrChange>
              </w:rPr>
              <w:pPrChange w:id="214" w:author="Ting Li" w:date="2022-05-16T15:09:00Z">
                <w:pPr>
                  <w:spacing w:before="0" w:after="0"/>
                  <w:textAlignment w:val="baseline"/>
                </w:pPr>
              </w:pPrChange>
            </w:pPr>
            <w:ins w:id="215" w:author="Ting Li" w:date="2022-05-16T15:09:00Z">
              <w:r w:rsidRPr="00126FB7">
                <w:rPr>
                  <w:rFonts w:eastAsia="Times New Roman"/>
                  <w:szCs w:val="20"/>
                  <w:lang w:eastAsia="zh-CN"/>
                  <w:rPrChange w:id="216" w:author="Ting Li" w:date="2022-05-16T15:09:00Z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NZ" w:eastAsia="zh-CN"/>
                    </w:rPr>
                  </w:rPrChange>
                </w:rPr>
                <w:t xml:space="preserve">Reviews of environmental performance against the environmental </w:t>
              </w:r>
              <w:proofErr w:type="gramStart"/>
              <w:r w:rsidRPr="00126FB7">
                <w:rPr>
                  <w:rFonts w:eastAsia="Times New Roman"/>
                  <w:szCs w:val="20"/>
                  <w:lang w:eastAsia="zh-CN"/>
                  <w:rPrChange w:id="217" w:author="Ting Li" w:date="2022-05-16T15:09:00Z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NZ" w:eastAsia="zh-CN"/>
                    </w:rPr>
                  </w:rPrChange>
                </w:rPr>
                <w:t>targets;</w:t>
              </w:r>
              <w:proofErr w:type="gramEnd"/>
            </w:ins>
          </w:p>
          <w:p w14:paraId="5CC2B67D" w14:textId="54175B1D" w:rsidR="004D5E6A" w:rsidRPr="00126FB7" w:rsidRDefault="004D5E6A" w:rsidP="004D5E6A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ins w:id="218" w:author="Ting Li" w:date="2022-05-16T15:09:00Z"/>
                <w:rFonts w:eastAsia="Times New Roman"/>
                <w:szCs w:val="20"/>
                <w:lang w:eastAsia="zh-CN"/>
                <w:rPrChange w:id="219" w:author="Ting Li" w:date="2022-05-16T15:09:00Z">
                  <w:rPr>
                    <w:ins w:id="220" w:author="Ting Li" w:date="2022-05-16T15:09:00Z"/>
                    <w:rFonts w:ascii="Times New Roman" w:eastAsia="Times New Roman" w:hAnsi="Times New Roman" w:cs="Times New Roman"/>
                    <w:sz w:val="24"/>
                    <w:szCs w:val="24"/>
                    <w:lang w:val="en-NZ" w:eastAsia="zh-CN"/>
                  </w:rPr>
                </w:rPrChange>
              </w:rPr>
              <w:pPrChange w:id="221" w:author="Ting Li" w:date="2022-05-16T15:09:00Z">
                <w:pPr>
                  <w:spacing w:before="0" w:after="0"/>
                  <w:textAlignment w:val="baseline"/>
                </w:pPr>
              </w:pPrChange>
            </w:pPr>
            <w:ins w:id="222" w:author="Ting Li" w:date="2022-05-16T15:09:00Z">
              <w:r w:rsidRPr="00126FB7">
                <w:rPr>
                  <w:rFonts w:eastAsia="Times New Roman"/>
                  <w:szCs w:val="20"/>
                  <w:lang w:eastAsia="zh-CN"/>
                  <w:rPrChange w:id="223" w:author="Ting Li" w:date="2022-05-16T15:09:00Z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NZ" w:eastAsia="zh-CN"/>
                    </w:rPr>
                  </w:rPrChange>
                </w:rPr>
                <w:t xml:space="preserve">Collection of user feedback to match the system performance with the occupant’s </w:t>
              </w:r>
              <w:proofErr w:type="gramStart"/>
              <w:r w:rsidRPr="00126FB7">
                <w:rPr>
                  <w:rFonts w:eastAsia="Times New Roman"/>
                  <w:szCs w:val="20"/>
                  <w:lang w:eastAsia="zh-CN"/>
                  <w:rPrChange w:id="224" w:author="Ting Li" w:date="2022-05-16T15:09:00Z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NZ" w:eastAsia="zh-CN"/>
                    </w:rPr>
                  </w:rPrChange>
                </w:rPr>
                <w:t>needs;</w:t>
              </w:r>
              <w:proofErr w:type="gramEnd"/>
            </w:ins>
          </w:p>
          <w:p w14:paraId="34DFD412" w14:textId="42E2F1BF" w:rsidR="004D5E6A" w:rsidRPr="00126FB7" w:rsidRDefault="004D5E6A" w:rsidP="004D5E6A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ins w:id="225" w:author="Ting Li" w:date="2022-05-16T15:09:00Z"/>
                <w:rFonts w:eastAsia="Times New Roman"/>
                <w:szCs w:val="20"/>
                <w:lang w:eastAsia="zh-CN"/>
                <w:rPrChange w:id="226" w:author="Ting Li" w:date="2022-05-16T15:09:00Z">
                  <w:rPr>
                    <w:ins w:id="227" w:author="Ting Li" w:date="2022-05-16T15:09:00Z"/>
                    <w:rFonts w:ascii="Times New Roman" w:eastAsia="Times New Roman" w:hAnsi="Times New Roman" w:cs="Times New Roman"/>
                    <w:sz w:val="24"/>
                    <w:szCs w:val="24"/>
                    <w:lang w:val="en-NZ" w:eastAsia="zh-CN"/>
                  </w:rPr>
                </w:rPrChange>
              </w:rPr>
              <w:pPrChange w:id="228" w:author="Ting Li" w:date="2022-05-16T15:09:00Z">
                <w:pPr>
                  <w:spacing w:before="0" w:after="0"/>
                  <w:textAlignment w:val="baseline"/>
                </w:pPr>
              </w:pPrChange>
            </w:pPr>
            <w:ins w:id="229" w:author="Ting Li" w:date="2022-05-16T15:09:00Z">
              <w:r w:rsidRPr="00126FB7">
                <w:rPr>
                  <w:rFonts w:eastAsia="Times New Roman"/>
                  <w:szCs w:val="20"/>
                  <w:lang w:eastAsia="zh-CN"/>
                  <w:rPrChange w:id="230" w:author="Ting Li" w:date="2022-05-16T15:09:00Z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NZ" w:eastAsia="zh-CN"/>
                    </w:rPr>
                  </w:rPrChange>
                </w:rPr>
                <w:t>Adjustment of all the systems to account for all deficiencies discovered; and</w:t>
              </w:r>
            </w:ins>
          </w:p>
          <w:p w14:paraId="60FE48C4" w14:textId="4D1AA484" w:rsidR="004D5E6A" w:rsidRPr="00126FB7" w:rsidRDefault="004D5E6A" w:rsidP="004D5E6A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ins w:id="231" w:author="Ting Li" w:date="2022-03-01T17:13:00Z"/>
                <w:rFonts w:ascii="Times New Roman" w:eastAsia="Times New Roman" w:hAnsi="Times New Roman" w:cs="Times New Roman"/>
                <w:sz w:val="24"/>
                <w:szCs w:val="24"/>
                <w:lang w:val="en-NZ" w:eastAsia="zh-CN"/>
                <w:rPrChange w:id="232" w:author="Ting Li" w:date="2022-05-16T15:09:00Z">
                  <w:rPr>
                    <w:ins w:id="233" w:author="Ting Li" w:date="2022-03-01T17:13:00Z"/>
                    <w:rFonts w:ascii="Times New Roman" w:hAnsi="Times New Roman" w:cs="Times New Roman"/>
                    <w:sz w:val="24"/>
                    <w:szCs w:val="24"/>
                    <w:lang w:val="en-NZ" w:eastAsia="zh-CN"/>
                  </w:rPr>
                </w:rPrChange>
              </w:rPr>
              <w:pPrChange w:id="234" w:author="Ting Li" w:date="2022-05-16T15:09:00Z">
                <w:pPr>
                  <w:spacing w:before="0" w:after="0" w:line="240" w:lineRule="auto"/>
                  <w:textAlignment w:val="baseline"/>
                </w:pPr>
              </w:pPrChange>
            </w:pPr>
            <w:ins w:id="235" w:author="Ting Li" w:date="2022-05-16T15:09:00Z">
              <w:r w:rsidRPr="00126FB7">
                <w:rPr>
                  <w:rFonts w:eastAsia="Times New Roman"/>
                  <w:szCs w:val="20"/>
                  <w:lang w:eastAsia="zh-CN"/>
                  <w:rPrChange w:id="236" w:author="Ting Li" w:date="2022-05-16T15:09:00Z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NZ" w:eastAsia="zh-CN"/>
                    </w:rPr>
                  </w:rPrChange>
                </w:rPr>
                <w:t>Management, communication, and assignment of responsibilities for the tuning process within the team.</w:t>
              </w:r>
            </w:ins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163A5EB9" w14:textId="77777777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ins w:id="237" w:author="Ting Li" w:date="2022-03-01T17:13:00Z"/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  <w:pPrChange w:id="238" w:author="Ting Li" w:date="2022-03-01T17:14:00Z">
                <w:pPr>
                  <w:spacing w:before="0" w:after="0" w:line="240" w:lineRule="auto"/>
                  <w:jc w:val="center"/>
                  <w:textAlignment w:val="baseline"/>
                </w:pPr>
              </w:pPrChange>
            </w:pPr>
            <w:ins w:id="239" w:author="Ting Li" w:date="2022-03-01T17:13:00Z">
              <w:r w:rsidRPr="004B4472">
                <w:rPr>
                  <w:rFonts w:ascii="MS Gothic" w:eastAsia="MS Gothic" w:hAnsi="MS Gothic" w:cs="Times New Roman" w:hint="eastAsia"/>
                  <w:szCs w:val="20"/>
                  <w:lang w:eastAsia="zh-CN"/>
                </w:rPr>
                <w:t>☐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</w:tr>
    </w:tbl>
    <w:p w14:paraId="26FE0AE7" w14:textId="77777777" w:rsidR="004B4472" w:rsidRPr="004B4472" w:rsidRDefault="004B4472">
      <w:pPr>
        <w:spacing w:before="0" w:after="0"/>
        <w:textAlignment w:val="baseline"/>
        <w:rPr>
          <w:ins w:id="240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241" w:author="Ting Li" w:date="2022-03-01T17:14:00Z">
          <w:pPr>
            <w:spacing w:before="0" w:after="0" w:line="240" w:lineRule="auto"/>
            <w:textAlignment w:val="baseline"/>
          </w:pPr>
        </w:pPrChange>
      </w:pPr>
      <w:ins w:id="242" w:author="Ting Li" w:date="2022-03-01T17:13:00Z"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p w14:paraId="7AF50287" w14:textId="77777777" w:rsidR="004B4472" w:rsidRPr="004B4472" w:rsidRDefault="004B4472">
      <w:pPr>
        <w:spacing w:before="0" w:after="0"/>
        <w:textAlignment w:val="baseline"/>
        <w:rPr>
          <w:ins w:id="243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244" w:author="Ting Li" w:date="2022-03-01T17:14:00Z">
          <w:pPr>
            <w:spacing w:before="0" w:after="0" w:line="240" w:lineRule="auto"/>
            <w:textAlignment w:val="baseline"/>
          </w:pPr>
        </w:pPrChange>
      </w:pPr>
      <w:ins w:id="245" w:author="Ting Li" w:date="2022-03-01T17:13:00Z">
        <w:r w:rsidRPr="004B4472">
          <w:rPr>
            <w:rFonts w:eastAsia="Times New Roman"/>
            <w:szCs w:val="20"/>
            <w:lang w:eastAsia="zh-CN"/>
          </w:rPr>
          <w:t>Provide a short description of the building tuning commitment that has been agreed.</w:t>
        </w:r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p w14:paraId="246EE13E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246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247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248" w:author="Ting Li" w:date="2022-03-01T17:13:00Z"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p w14:paraId="4CC3C617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249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250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251" w:author="Ting Li" w:date="2022-03-01T17:13:00Z"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p w14:paraId="0D932D89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252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253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254" w:author="Ting Li" w:date="2022-03-01T17:13:00Z"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p w14:paraId="624697B1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255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256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257" w:author="Ting Li" w:date="2022-03-01T17:13:00Z"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p w14:paraId="4936409C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258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259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260" w:author="Ting Li" w:date="2022-03-01T17:13:00Z"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p w14:paraId="41597C4F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261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262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263" w:author="Ting Li" w:date="2022-03-01T17:13:00Z"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p w14:paraId="2102C229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264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265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266" w:author="Ting Li" w:date="2022-03-01T17:13:00Z"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p w14:paraId="01DF621C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267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268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269" w:author="Ting Li" w:date="2022-03-01T17:13:00Z"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p w14:paraId="71C37D06" w14:textId="77777777" w:rsidR="004B4472" w:rsidRPr="004B4472" w:rsidRDefault="004B4472">
      <w:pPr>
        <w:shd w:val="clear" w:color="auto" w:fill="DBE5F1"/>
        <w:spacing w:before="0" w:after="0"/>
        <w:textAlignment w:val="baseline"/>
        <w:rPr>
          <w:ins w:id="270" w:author="Ting Li" w:date="2022-03-01T17:13:00Z"/>
          <w:rFonts w:ascii="Segoe UI" w:eastAsia="Times New Roman" w:hAnsi="Segoe UI" w:cs="Segoe UI"/>
          <w:sz w:val="18"/>
          <w:szCs w:val="18"/>
          <w:lang w:val="en-NZ" w:eastAsia="zh-CN"/>
        </w:rPr>
        <w:pPrChange w:id="271" w:author="Ting Li" w:date="2022-03-01T17:14:00Z">
          <w:pPr>
            <w:shd w:val="clear" w:color="auto" w:fill="DBE5F1"/>
            <w:spacing w:before="0" w:after="0" w:line="240" w:lineRule="auto"/>
            <w:textAlignment w:val="baseline"/>
          </w:pPr>
        </w:pPrChange>
      </w:pPr>
      <w:ins w:id="272" w:author="Ting Li" w:date="2022-03-01T17:13:00Z"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p w14:paraId="003920E3" w14:textId="77777777" w:rsidR="00774F94" w:rsidRDefault="00774F94" w:rsidP="00985A2E">
      <w:pPr>
        <w:spacing w:before="0" w:after="0"/>
        <w:textAlignment w:val="baseline"/>
        <w:rPr>
          <w:ins w:id="273" w:author="Ting Li" w:date="2022-03-01T17:15:00Z"/>
          <w:rFonts w:eastAsia="Times New Roman"/>
          <w:szCs w:val="20"/>
          <w:lang w:val="en-US" w:eastAsia="zh-CN"/>
        </w:rPr>
      </w:pPr>
    </w:p>
    <w:p w14:paraId="73A03981" w14:textId="670D31B7" w:rsidR="004B4472" w:rsidRPr="004B4472" w:rsidRDefault="004B4472">
      <w:pPr>
        <w:spacing w:before="0" w:after="0"/>
        <w:textAlignment w:val="baseline"/>
        <w:rPr>
          <w:ins w:id="274" w:author="Ting Li" w:date="2022-03-01T17:13:00Z"/>
          <w:rFonts w:ascii="Segoe UI" w:eastAsia="Times New Roman" w:hAnsi="Segoe UI" w:cs="Segoe UI"/>
          <w:color w:val="8064A2"/>
          <w:sz w:val="18"/>
          <w:szCs w:val="18"/>
          <w:lang w:val="en-NZ" w:eastAsia="zh-CN"/>
        </w:rPr>
        <w:pPrChange w:id="275" w:author="Ting Li" w:date="2022-03-01T17:14:00Z">
          <w:pPr>
            <w:spacing w:before="0" w:after="0" w:line="240" w:lineRule="auto"/>
            <w:textAlignment w:val="baseline"/>
          </w:pPr>
        </w:pPrChange>
      </w:pPr>
      <w:ins w:id="276" w:author="Ting Li" w:date="2022-03-01T17:13:00Z">
        <w:r w:rsidRPr="004B4472">
          <w:rPr>
            <w:rFonts w:eastAsia="Times New Roman"/>
            <w:szCs w:val="20"/>
            <w:lang w:val="en-US" w:eastAsia="zh-CN"/>
          </w:rPr>
          <w:t>Identify where this information can be found within the supporting documentation provided.</w:t>
        </w:r>
        <w:r w:rsidRPr="004B4472">
          <w:rPr>
            <w:rFonts w:eastAsia="Times New Roman"/>
            <w:szCs w:val="20"/>
            <w:lang w:val="en-NZ" w:eastAsia="zh-CN"/>
          </w:rPr>
          <w:t> </w:t>
        </w:r>
      </w:ins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5"/>
        <w:gridCol w:w="2280"/>
      </w:tblGrid>
      <w:tr w:rsidR="004B4472" w:rsidRPr="004B4472" w14:paraId="5781B99C" w14:textId="77777777" w:rsidTr="004B4472">
        <w:trPr>
          <w:ins w:id="277" w:author="Ting Li" w:date="2022-03-01T17:13:00Z"/>
        </w:trPr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64CAF10A" w14:textId="77777777" w:rsidR="004B4472" w:rsidRPr="004B4472" w:rsidRDefault="004B4472">
            <w:pPr>
              <w:spacing w:before="0" w:after="0"/>
              <w:textAlignment w:val="baseline"/>
              <w:rPr>
                <w:ins w:id="278" w:author="Ting Li" w:date="2022-03-01T17:13:00Z"/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  <w:pPrChange w:id="279" w:author="Ting Li" w:date="2022-03-01T17:14:00Z">
                <w:pPr>
                  <w:spacing w:before="0" w:after="0" w:line="240" w:lineRule="auto"/>
                  <w:textAlignment w:val="baseline"/>
                </w:pPr>
              </w:pPrChange>
            </w:pPr>
            <w:ins w:id="280" w:author="Ting Li" w:date="2022-03-01T17:13:00Z">
              <w:r w:rsidRPr="004B4472">
                <w:rPr>
                  <w:rFonts w:eastAsia="Times New Roman"/>
                  <w:b/>
                  <w:bCs/>
                  <w:color w:val="auto"/>
                  <w:szCs w:val="20"/>
                  <w:lang w:eastAsia="zh-CN"/>
                </w:rPr>
                <w:t xml:space="preserve">Supporting Documentation </w:t>
              </w:r>
              <w:r w:rsidRPr="004B4472">
                <w:rPr>
                  <w:rFonts w:eastAsia="Times New Roman"/>
                  <w:color w:val="auto"/>
                  <w:szCs w:val="20"/>
                  <w:lang w:val="en-NZ" w:eastAsia="zh-CN"/>
                </w:rPr>
                <w:t> </w:t>
              </w:r>
              <w:r w:rsidRPr="004B4472">
                <w:rPr>
                  <w:rFonts w:eastAsia="Times New Roman"/>
                  <w:color w:val="auto"/>
                  <w:szCs w:val="20"/>
                  <w:lang w:val="en-NZ" w:eastAsia="zh-CN"/>
                </w:rPr>
                <w:br/>
              </w:r>
              <w:r w:rsidRPr="004B4472">
                <w:rPr>
                  <w:rFonts w:eastAsia="Times New Roman"/>
                  <w:color w:val="auto"/>
                  <w:szCs w:val="20"/>
                  <w:lang w:eastAsia="zh-CN"/>
                </w:rPr>
                <w:t>(Name / title / description of document)</w:t>
              </w:r>
              <w:r w:rsidRPr="004B4472">
                <w:rPr>
                  <w:rFonts w:eastAsia="Times New Roman"/>
                  <w:color w:val="auto"/>
                  <w:szCs w:val="20"/>
                  <w:lang w:val="en-NZ" w:eastAsia="zh-CN"/>
                </w:rPr>
                <w:t> </w:t>
              </w:r>
            </w:ins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588DEB1E" w14:textId="77777777" w:rsidR="004B4472" w:rsidRPr="004B4472" w:rsidRDefault="004B4472">
            <w:pPr>
              <w:spacing w:before="0" w:after="0"/>
              <w:jc w:val="center"/>
              <w:textAlignment w:val="baseline"/>
              <w:rPr>
                <w:ins w:id="281" w:author="Ting Li" w:date="2022-03-01T17:13:00Z"/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  <w:pPrChange w:id="282" w:author="Ting Li" w:date="2022-03-01T17:14:00Z">
                <w:pPr>
                  <w:spacing w:before="0" w:after="0" w:line="240" w:lineRule="auto"/>
                  <w:jc w:val="center"/>
                  <w:textAlignment w:val="baseline"/>
                </w:pPr>
              </w:pPrChange>
            </w:pPr>
            <w:ins w:id="283" w:author="Ting Li" w:date="2022-03-01T17:13:00Z">
              <w:r w:rsidRPr="004B4472">
                <w:rPr>
                  <w:rFonts w:eastAsia="Times New Roman"/>
                  <w:b/>
                  <w:bCs/>
                  <w:color w:val="auto"/>
                  <w:szCs w:val="20"/>
                  <w:lang w:eastAsia="zh-CN"/>
                </w:rPr>
                <w:t>Reference</w:t>
              </w:r>
              <w:r w:rsidRPr="004B4472">
                <w:rPr>
                  <w:rFonts w:eastAsia="Times New Roman"/>
                  <w:color w:val="auto"/>
                  <w:szCs w:val="20"/>
                  <w:lang w:val="en-NZ" w:eastAsia="zh-CN"/>
                </w:rPr>
                <w:t> </w:t>
              </w:r>
              <w:r w:rsidRPr="004B4472">
                <w:rPr>
                  <w:rFonts w:eastAsia="Times New Roman"/>
                  <w:color w:val="auto"/>
                  <w:szCs w:val="20"/>
                  <w:lang w:val="en-NZ" w:eastAsia="zh-CN"/>
                </w:rPr>
                <w:br/>
              </w:r>
              <w:r w:rsidRPr="004B4472">
                <w:rPr>
                  <w:rFonts w:eastAsia="Times New Roman"/>
                  <w:color w:val="auto"/>
                  <w:szCs w:val="20"/>
                  <w:lang w:eastAsia="zh-CN"/>
                </w:rPr>
                <w:t>(Page no. or section)</w:t>
              </w:r>
              <w:r w:rsidRPr="004B4472">
                <w:rPr>
                  <w:rFonts w:eastAsia="Times New Roman"/>
                  <w:color w:val="auto"/>
                  <w:szCs w:val="20"/>
                  <w:lang w:val="en-NZ" w:eastAsia="zh-CN"/>
                </w:rPr>
                <w:t> </w:t>
              </w:r>
            </w:ins>
          </w:p>
        </w:tc>
      </w:tr>
      <w:tr w:rsidR="004B4472" w:rsidRPr="004B4472" w14:paraId="027C4F5D" w14:textId="77777777" w:rsidTr="004B4472">
        <w:trPr>
          <w:ins w:id="284" w:author="Ting Li" w:date="2022-03-01T17:13:00Z"/>
        </w:trPr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6BA7C1A" w14:textId="77777777" w:rsidR="004B4472" w:rsidRPr="004B4472" w:rsidRDefault="004B4472">
            <w:pPr>
              <w:spacing w:before="0" w:after="0"/>
              <w:textAlignment w:val="baseline"/>
              <w:rPr>
                <w:ins w:id="285" w:author="Ting Li" w:date="2022-03-01T17:13:00Z"/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  <w:pPrChange w:id="286" w:author="Ting Li" w:date="2022-03-01T17:14:00Z">
                <w:pPr>
                  <w:spacing w:before="0" w:after="0" w:line="240" w:lineRule="auto"/>
                  <w:textAlignment w:val="baseline"/>
                </w:pPr>
              </w:pPrChange>
            </w:pPr>
            <w:ins w:id="287" w:author="Ting Li" w:date="2022-03-01T17:13:00Z">
              <w:r w:rsidRPr="004B4472">
                <w:rPr>
                  <w:rFonts w:eastAsia="Times New Roman"/>
                  <w:color w:val="8064A2"/>
                  <w:szCs w:val="20"/>
                  <w:lang w:eastAsia="zh-CN"/>
                </w:rPr>
                <w:t>[####]</w:t>
              </w:r>
              <w:r w:rsidRPr="004B4472">
                <w:rPr>
                  <w:rFonts w:eastAsia="Times New Roman"/>
                  <w:color w:val="8064A2"/>
                  <w:szCs w:val="20"/>
                  <w:lang w:val="en-NZ" w:eastAsia="zh-CN"/>
                </w:rPr>
                <w:t> </w:t>
              </w:r>
            </w:ins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B37B089" w14:textId="77777777" w:rsidR="004B4472" w:rsidRPr="004B4472" w:rsidRDefault="004B4472">
            <w:pPr>
              <w:spacing w:before="0" w:after="0"/>
              <w:jc w:val="center"/>
              <w:textAlignment w:val="baseline"/>
              <w:rPr>
                <w:ins w:id="288" w:author="Ting Li" w:date="2022-03-01T17:13:00Z"/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  <w:pPrChange w:id="289" w:author="Ting Li" w:date="2022-03-01T17:14:00Z">
                <w:pPr>
                  <w:spacing w:before="0" w:after="0" w:line="240" w:lineRule="auto"/>
                  <w:jc w:val="center"/>
                  <w:textAlignment w:val="baseline"/>
                </w:pPr>
              </w:pPrChange>
            </w:pPr>
            <w:ins w:id="290" w:author="Ting Li" w:date="2022-03-01T17:13:00Z">
              <w:r w:rsidRPr="004B4472">
                <w:rPr>
                  <w:rFonts w:eastAsia="Times New Roman"/>
                  <w:color w:val="8064A2"/>
                  <w:szCs w:val="20"/>
                  <w:lang w:eastAsia="zh-CN"/>
                </w:rPr>
                <w:t>[####]</w:t>
              </w:r>
              <w:r w:rsidRPr="004B4472">
                <w:rPr>
                  <w:rFonts w:eastAsia="Times New Roman"/>
                  <w:color w:val="8064A2"/>
                  <w:szCs w:val="20"/>
                  <w:lang w:val="en-NZ" w:eastAsia="zh-CN"/>
                </w:rPr>
                <w:t> </w:t>
              </w:r>
            </w:ins>
          </w:p>
        </w:tc>
      </w:tr>
      <w:tr w:rsidR="004B4472" w:rsidRPr="004B4472" w14:paraId="32FF6491" w14:textId="77777777" w:rsidTr="004B4472">
        <w:trPr>
          <w:ins w:id="291" w:author="Ting Li" w:date="2022-03-01T17:13:00Z"/>
        </w:trPr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5FD6338" w14:textId="77777777" w:rsidR="004B4472" w:rsidRPr="004B4472" w:rsidRDefault="004B4472">
            <w:pPr>
              <w:spacing w:before="0" w:after="0"/>
              <w:textAlignment w:val="baseline"/>
              <w:rPr>
                <w:ins w:id="292" w:author="Ting Li" w:date="2022-03-01T17:13:00Z"/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  <w:pPrChange w:id="293" w:author="Ting Li" w:date="2022-03-01T17:14:00Z">
                <w:pPr>
                  <w:spacing w:before="0" w:after="0" w:line="240" w:lineRule="auto"/>
                  <w:textAlignment w:val="baseline"/>
                </w:pPr>
              </w:pPrChange>
            </w:pPr>
            <w:ins w:id="294" w:author="Ting Li" w:date="2022-03-01T17:13:00Z">
              <w:r w:rsidRPr="004B4472">
                <w:rPr>
                  <w:rFonts w:eastAsia="Times New Roman"/>
                  <w:color w:val="8064A2"/>
                  <w:szCs w:val="20"/>
                  <w:lang w:eastAsia="zh-CN"/>
                </w:rPr>
                <w:t>[####]</w:t>
              </w:r>
              <w:r w:rsidRPr="004B4472">
                <w:rPr>
                  <w:rFonts w:eastAsia="Times New Roman"/>
                  <w:color w:val="8064A2"/>
                  <w:szCs w:val="20"/>
                  <w:lang w:val="en-NZ" w:eastAsia="zh-CN"/>
                </w:rPr>
                <w:t> </w:t>
              </w:r>
            </w:ins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4D463A5" w14:textId="77777777" w:rsidR="004B4472" w:rsidRPr="004B4472" w:rsidRDefault="004B4472">
            <w:pPr>
              <w:spacing w:before="0" w:after="0"/>
              <w:jc w:val="center"/>
              <w:textAlignment w:val="baseline"/>
              <w:rPr>
                <w:ins w:id="295" w:author="Ting Li" w:date="2022-03-01T17:13:00Z"/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  <w:pPrChange w:id="296" w:author="Ting Li" w:date="2022-03-01T17:14:00Z">
                <w:pPr>
                  <w:spacing w:before="0" w:after="0" w:line="240" w:lineRule="auto"/>
                  <w:jc w:val="center"/>
                  <w:textAlignment w:val="baseline"/>
                </w:pPr>
              </w:pPrChange>
            </w:pPr>
            <w:ins w:id="297" w:author="Ting Li" w:date="2022-03-01T17:13:00Z">
              <w:r w:rsidRPr="004B4472">
                <w:rPr>
                  <w:rFonts w:eastAsia="Times New Roman"/>
                  <w:color w:val="8064A2"/>
                  <w:szCs w:val="20"/>
                  <w:lang w:eastAsia="zh-CN"/>
                </w:rPr>
                <w:t>[####]</w:t>
              </w:r>
              <w:r w:rsidRPr="004B4472">
                <w:rPr>
                  <w:rFonts w:eastAsia="Times New Roman"/>
                  <w:color w:val="8064A2"/>
                  <w:szCs w:val="20"/>
                  <w:lang w:val="en-NZ" w:eastAsia="zh-CN"/>
                </w:rPr>
                <w:t> </w:t>
              </w:r>
            </w:ins>
          </w:p>
        </w:tc>
      </w:tr>
    </w:tbl>
    <w:p w14:paraId="4556382B" w14:textId="4B8D5D0F" w:rsidR="008F30FA" w:rsidDel="00DE1819" w:rsidRDefault="008F30FA" w:rsidP="00985A2E">
      <w:pPr>
        <w:pStyle w:val="Bluetext"/>
        <w:spacing w:before="240" w:after="240"/>
        <w:rPr>
          <w:del w:id="298" w:author="Ting Li" w:date="2022-05-16T15:11:00Z"/>
          <w:b/>
        </w:rPr>
      </w:pPr>
    </w:p>
    <w:p w14:paraId="40191643" w14:textId="7D6F1686" w:rsidR="003914B6" w:rsidRDefault="003914B6">
      <w:pPr>
        <w:spacing w:before="0" w:after="0"/>
        <w:rPr>
          <w:rFonts w:eastAsia="Times New Roman"/>
          <w:caps/>
          <w:noProof/>
          <w:color w:val="365F91" w:themeColor="accent1" w:themeShade="BF"/>
          <w:sz w:val="36"/>
          <w:szCs w:val="32"/>
        </w:rPr>
        <w:pPrChange w:id="299" w:author="Ting Li" w:date="2022-03-01T17:14:00Z">
          <w:pPr>
            <w:spacing w:before="0" w:after="0" w:line="240" w:lineRule="auto"/>
          </w:pPr>
        </w:pPrChange>
      </w:pPr>
      <w:del w:id="300" w:author="Ting Li" w:date="2022-05-16T15:11:00Z">
        <w:r w:rsidDel="00DE1819">
          <w:br w:type="page"/>
        </w:r>
      </w:del>
    </w:p>
    <w:p w14:paraId="1D77EEC5" w14:textId="0B57B25F" w:rsidR="00CD3831" w:rsidRDefault="00CD3831" w:rsidP="00CD3831">
      <w:pPr>
        <w:pStyle w:val="Criterionsubheading"/>
        <w:numPr>
          <w:ilvl w:val="0"/>
          <w:numId w:val="0"/>
        </w:numPr>
      </w:pPr>
      <w:r>
        <w:lastRenderedPageBreak/>
        <w:t>2.</w:t>
      </w:r>
      <w:r w:rsidR="009A5C47">
        <w:t xml:space="preserve">2 </w:t>
      </w:r>
      <w:r>
        <w:t>services and maintainability review</w:t>
      </w:r>
    </w:p>
    <w:tbl>
      <w:tblPr>
        <w:tblW w:w="90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953017" w:rsidRPr="004B4472" w14:paraId="6AFE9F09" w14:textId="77777777" w:rsidTr="00ED330D">
        <w:trPr>
          <w:ins w:id="301" w:author="Ting Li" w:date="2022-05-16T15:16:00Z"/>
        </w:trPr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23BA7C68" w14:textId="3D391F93" w:rsidR="00953017" w:rsidRPr="004B4472" w:rsidRDefault="00953017" w:rsidP="00ED330D">
            <w:pPr>
              <w:spacing w:before="0" w:after="0"/>
              <w:textAlignment w:val="baseline"/>
              <w:rPr>
                <w:ins w:id="302" w:author="Ting Li" w:date="2022-05-16T15:16:00Z"/>
                <w:rFonts w:eastAsia="Times New Roman"/>
                <w:szCs w:val="20"/>
                <w:lang w:eastAsia="zh-CN"/>
              </w:rPr>
            </w:pPr>
            <w:ins w:id="303" w:author="Ting Li" w:date="2022-05-16T15:16:00Z">
              <w:r>
                <w:t>A comprehensive services and maintainability review of the project has been performed d</w:t>
              </w:r>
              <w:r w:rsidRPr="00463515">
                <w:t>uring the design stage and prior to construction</w:t>
              </w:r>
              <w:r>
                <w:t>.</w:t>
              </w:r>
            </w:ins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4443757A" w14:textId="77777777" w:rsidR="00953017" w:rsidRPr="004B4472" w:rsidRDefault="00953017" w:rsidP="00ED330D">
            <w:pPr>
              <w:spacing w:before="0" w:after="0"/>
              <w:jc w:val="center"/>
              <w:textAlignment w:val="baseline"/>
              <w:rPr>
                <w:ins w:id="304" w:author="Ting Li" w:date="2022-05-16T15:16:00Z"/>
                <w:rFonts w:ascii="MS Gothic" w:eastAsia="MS Gothic" w:hAnsi="MS Gothic" w:cs="Times New Roman" w:hint="eastAsia"/>
                <w:szCs w:val="20"/>
                <w:lang w:eastAsia="zh-CN"/>
              </w:rPr>
            </w:pPr>
            <w:ins w:id="305" w:author="Ting Li" w:date="2022-05-16T15:16:00Z">
              <w:r w:rsidRPr="004B4472">
                <w:rPr>
                  <w:rFonts w:ascii="MS Gothic" w:eastAsia="MS Gothic" w:hAnsi="MS Gothic" w:cs="Times New Roman" w:hint="eastAsia"/>
                  <w:szCs w:val="20"/>
                  <w:lang w:eastAsia="zh-CN"/>
                </w:rPr>
                <w:t>☐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</w:tr>
      <w:tr w:rsidR="00953017" w:rsidRPr="004B4472" w14:paraId="0E07181F" w14:textId="77777777" w:rsidTr="00ED330D">
        <w:trPr>
          <w:ins w:id="306" w:author="Ting Li" w:date="2022-05-16T15:16:00Z"/>
        </w:trPr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452814AE" w14:textId="3CDD16AE" w:rsidR="00953017" w:rsidRDefault="00953017" w:rsidP="00ED330D">
            <w:pPr>
              <w:spacing w:before="0" w:after="0"/>
              <w:textAlignment w:val="baseline"/>
              <w:rPr>
                <w:ins w:id="307" w:author="Ting Li" w:date="2022-05-16T15:16:00Z"/>
                <w:rFonts w:eastAsia="Times New Roman"/>
                <w:szCs w:val="20"/>
                <w:lang w:eastAsia="zh-CN"/>
              </w:rPr>
            </w:pPr>
            <w:ins w:id="308" w:author="Ting Li" w:date="2022-05-16T15:16:00Z">
              <w:r w:rsidRPr="00953017">
                <w:rPr>
                  <w:rFonts w:eastAsia="Times New Roman"/>
                  <w:szCs w:val="20"/>
                  <w:lang w:eastAsia="zh-CN"/>
                </w:rPr>
                <w:t xml:space="preserve">The services and maintainability review and its outcomes </w:t>
              </w:r>
            </w:ins>
            <w:ins w:id="309" w:author="Ting Li" w:date="2022-05-16T15:17:00Z">
              <w:r w:rsidR="00A83885">
                <w:rPr>
                  <w:rFonts w:eastAsia="Times New Roman"/>
                  <w:szCs w:val="20"/>
                  <w:lang w:eastAsia="zh-CN"/>
                </w:rPr>
                <w:t xml:space="preserve">are </w:t>
              </w:r>
            </w:ins>
            <w:ins w:id="310" w:author="Ting Li" w:date="2022-05-16T15:16:00Z">
              <w:r w:rsidRPr="00953017">
                <w:rPr>
                  <w:rFonts w:eastAsia="Times New Roman"/>
                  <w:szCs w:val="20"/>
                  <w:lang w:eastAsia="zh-CN"/>
                </w:rPr>
                <w:t xml:space="preserve">summarised in a ‘Service and Maintainability Report.’ This report </w:t>
              </w:r>
            </w:ins>
            <w:ins w:id="311" w:author="Ting Li" w:date="2022-05-16T15:17:00Z">
              <w:r w:rsidR="00AC64E5">
                <w:rPr>
                  <w:rFonts w:eastAsia="Times New Roman"/>
                  <w:szCs w:val="20"/>
                  <w:lang w:eastAsia="zh-CN"/>
                </w:rPr>
                <w:t>has been</w:t>
              </w:r>
            </w:ins>
            <w:ins w:id="312" w:author="Ting Li" w:date="2022-05-16T15:16:00Z">
              <w:r w:rsidRPr="00953017">
                <w:rPr>
                  <w:rFonts w:eastAsia="Times New Roman"/>
                  <w:szCs w:val="20"/>
                  <w:lang w:eastAsia="zh-CN"/>
                </w:rPr>
                <w:t xml:space="preserve"> agreed and signed off by the involved parties. Action items resulting from this review </w:t>
              </w:r>
            </w:ins>
            <w:ins w:id="313" w:author="Ting Li" w:date="2022-05-16T15:18:00Z">
              <w:r w:rsidR="00AC64E5">
                <w:rPr>
                  <w:rFonts w:eastAsia="Times New Roman"/>
                  <w:szCs w:val="20"/>
                  <w:lang w:eastAsia="zh-CN"/>
                </w:rPr>
                <w:t xml:space="preserve">have been </w:t>
              </w:r>
            </w:ins>
            <w:ins w:id="314" w:author="Ting Li" w:date="2022-05-16T15:16:00Z">
              <w:r w:rsidRPr="00953017">
                <w:rPr>
                  <w:rFonts w:eastAsia="Times New Roman"/>
                  <w:szCs w:val="20"/>
                  <w:lang w:eastAsia="zh-CN"/>
                </w:rPr>
                <w:t>incorporated in the design intent report or OPR</w:t>
              </w:r>
            </w:ins>
            <w:ins w:id="315" w:author="Ting Li" w:date="2022-05-16T15:18:00Z">
              <w:r w:rsidR="005E0ED8">
                <w:rPr>
                  <w:rFonts w:eastAsia="Times New Roman"/>
                  <w:szCs w:val="20"/>
                  <w:lang w:eastAsia="zh-CN"/>
                </w:rPr>
                <w:t xml:space="preserve">. </w:t>
              </w:r>
            </w:ins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2DAE2D28" w14:textId="77777777" w:rsidR="00953017" w:rsidRPr="004B4472" w:rsidRDefault="00953017" w:rsidP="00ED330D">
            <w:pPr>
              <w:spacing w:before="0" w:after="0"/>
              <w:jc w:val="center"/>
              <w:textAlignment w:val="baseline"/>
              <w:rPr>
                <w:ins w:id="316" w:author="Ting Li" w:date="2022-05-16T15:16:00Z"/>
                <w:rFonts w:ascii="MS Gothic" w:eastAsia="MS Gothic" w:hAnsi="MS Gothic" w:cs="Times New Roman" w:hint="eastAsia"/>
                <w:szCs w:val="20"/>
                <w:lang w:eastAsia="zh-CN"/>
              </w:rPr>
            </w:pPr>
            <w:ins w:id="317" w:author="Ting Li" w:date="2022-05-16T15:16:00Z">
              <w:r w:rsidRPr="004B4472">
                <w:rPr>
                  <w:rFonts w:ascii="MS Gothic" w:eastAsia="MS Gothic" w:hAnsi="MS Gothic" w:cs="Times New Roman" w:hint="eastAsia"/>
                  <w:szCs w:val="20"/>
                  <w:lang w:eastAsia="zh-CN"/>
                </w:rPr>
                <w:t>☐</w:t>
              </w:r>
              <w:r w:rsidRPr="004B4472">
                <w:rPr>
                  <w:rFonts w:eastAsia="Times New Roman"/>
                  <w:szCs w:val="20"/>
                  <w:lang w:val="en-NZ" w:eastAsia="zh-CN"/>
                </w:rPr>
                <w:t> </w:t>
              </w:r>
            </w:ins>
          </w:p>
        </w:tc>
      </w:tr>
    </w:tbl>
    <w:p w14:paraId="1D0FBAA9" w14:textId="7A66DE7F" w:rsidR="005C2F1A" w:rsidDel="00953017" w:rsidRDefault="00CD3831" w:rsidP="005C2F1A">
      <w:pPr>
        <w:rPr>
          <w:del w:id="318" w:author="Ting Li" w:date="2022-05-16T15:16:00Z"/>
        </w:rPr>
      </w:pPr>
      <w:del w:id="319" w:author="Ting Li" w:date="2022-05-16T15:16:00Z">
        <w:r w:rsidDel="00953017">
          <w:delText>A comprehensive services and maintainability review of the project has been performed.</w:delText>
        </w:r>
      </w:del>
    </w:p>
    <w:p w14:paraId="7F78969E" w14:textId="77777777" w:rsidR="00F16829" w:rsidRDefault="00F16829" w:rsidP="00CD3831">
      <w:pPr>
        <w:pStyle w:val="Bluetext"/>
        <w:spacing w:before="240" w:after="240"/>
        <w:rPr>
          <w:color w:val="000000"/>
        </w:rPr>
      </w:pPr>
      <w:r w:rsidRPr="00F16829">
        <w:rPr>
          <w:color w:val="000000"/>
        </w:rPr>
        <w:t>Please provide a short description of how this credit requirement has been met and details of those responsible for the review.</w:t>
      </w:r>
    </w:p>
    <w:p w14:paraId="5037389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7181CE3E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1BD209E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63D198D6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7AE1280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2AC8752C" w14:textId="77777777" w:rsidR="00F16829" w:rsidRP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6743E57C" w14:textId="77777777" w:rsidR="008F30FA" w:rsidRPr="00F44703" w:rsidRDefault="008F30FA" w:rsidP="008F30F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F30FA" w14:paraId="2D0F0DA1" w14:textId="77777777" w:rsidTr="00196576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32C7B158" w14:textId="77777777" w:rsidR="008F30FA" w:rsidRPr="00F44703" w:rsidRDefault="008F30FA" w:rsidP="00D013C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31EB5B01" w14:textId="77777777" w:rsidR="008F30FA" w:rsidRPr="00F44703" w:rsidRDefault="008F30FA" w:rsidP="00D013C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8F30FA" w14:paraId="2DF2935C" w14:textId="77777777" w:rsidTr="00196576">
        <w:tc>
          <w:tcPr>
            <w:tcW w:w="6912" w:type="dxa"/>
            <w:tcBorders>
              <w:bottom w:val="single" w:sz="4" w:space="0" w:color="000000"/>
            </w:tcBorders>
          </w:tcPr>
          <w:p w14:paraId="358AB247" w14:textId="77777777" w:rsidR="008F30FA" w:rsidRDefault="008F30FA" w:rsidP="00D013C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4E63100" w14:textId="77777777" w:rsidR="008F30FA" w:rsidRDefault="008F30FA" w:rsidP="00D013C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F30FA" w14:paraId="0BF60115" w14:textId="77777777" w:rsidTr="00196576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4E0BF967" w14:textId="77777777" w:rsidR="008F30FA" w:rsidRDefault="008F30FA" w:rsidP="00D013C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3C6BBB1C" w14:textId="77777777" w:rsidR="008F30FA" w:rsidRDefault="008F30FA" w:rsidP="00D013C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ECC5A60" w14:textId="2BB5D94C" w:rsidR="003914B6" w:rsidRDefault="008F30FA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8F30FA">
        <w:rPr>
          <w:szCs w:val="20"/>
        </w:rPr>
        <w:t xml:space="preserve"> </w:t>
      </w:r>
      <w:r w:rsidR="003914B6">
        <w:br w:type="page"/>
      </w:r>
    </w:p>
    <w:p w14:paraId="50B3DB3B" w14:textId="63666841" w:rsidR="00CD3831" w:rsidDel="00584724" w:rsidRDefault="00CD3831" w:rsidP="00CD3831">
      <w:pPr>
        <w:pStyle w:val="Criterionsubheading"/>
        <w:numPr>
          <w:ilvl w:val="0"/>
          <w:numId w:val="0"/>
        </w:numPr>
        <w:rPr>
          <w:del w:id="320" w:author="Bhumika Mistry" w:date="2022-02-01T11:28:00Z"/>
        </w:rPr>
      </w:pPr>
      <w:del w:id="321" w:author="Bhumika Mistry" w:date="2022-02-01T11:28:00Z">
        <w:r w:rsidDel="00584724">
          <w:lastRenderedPageBreak/>
          <w:delText>2.</w:delText>
        </w:r>
        <w:r w:rsidR="009A5C47" w:rsidDel="00584724">
          <w:delText xml:space="preserve">3 </w:delText>
        </w:r>
        <w:r w:rsidDel="00584724">
          <w:delText>Building commissioning</w:delText>
        </w:r>
      </w:del>
    </w:p>
    <w:p w14:paraId="1EEE55C8" w14:textId="3F721F87" w:rsidR="00CD3831" w:rsidDel="00584724" w:rsidRDefault="00CD3831" w:rsidP="00CD3831">
      <w:pPr>
        <w:rPr>
          <w:del w:id="322" w:author="Bhumika Mistry" w:date="2022-02-01T11:28:00Z"/>
        </w:rPr>
      </w:pPr>
      <w:del w:id="323" w:author="Bhumika Mistry" w:date="2022-02-01T11:28:00Z">
        <w:r w:rsidDel="00584724">
          <w:delText xml:space="preserve">Comprehensive pre-commissioning </w:delText>
        </w:r>
        <w:r w:rsidR="001C326C" w:rsidDel="00584724">
          <w:delText xml:space="preserve">and commissioning </w:delText>
        </w:r>
        <w:r w:rsidDel="00584724">
          <w:delText xml:space="preserve">activities have been performed for </w:delText>
        </w:r>
        <w:r w:rsidR="009E15A8" w:rsidDel="00584724">
          <w:delText>all nominated building systems</w:delText>
        </w:r>
        <w:r w:rsidDel="00584724">
          <w:delText>.</w:delText>
        </w:r>
      </w:del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A44766" w:rsidDel="00584724" w14:paraId="074B172A" w14:textId="61A1D417" w:rsidTr="00D013C4">
        <w:trPr>
          <w:del w:id="324" w:author="Bhumika Mistry" w:date="2022-02-01T11:28:00Z"/>
        </w:trPr>
        <w:tc>
          <w:tcPr>
            <w:tcW w:w="3994" w:type="pct"/>
            <w:vAlign w:val="center"/>
          </w:tcPr>
          <w:p w14:paraId="385D89FC" w14:textId="10D95417" w:rsidR="00A44766" w:rsidRPr="003A2BE3" w:rsidDel="00584724" w:rsidRDefault="00A44766" w:rsidP="00D013C4">
            <w:pPr>
              <w:rPr>
                <w:del w:id="325" w:author="Bhumika Mistry" w:date="2022-02-01T11:28:00Z"/>
              </w:rPr>
            </w:pPr>
            <w:del w:id="326" w:author="Bhumika Mistry" w:date="2022-02-01T11:28:00Z">
              <w:r w:rsidDel="00584724">
                <w:delText>Commissioning requirements for the project are listed in the contractual tender or construction documentation for the project.</w:delText>
              </w:r>
            </w:del>
          </w:p>
        </w:tc>
        <w:tc>
          <w:tcPr>
            <w:tcW w:w="1006" w:type="pct"/>
          </w:tcPr>
          <w:p w14:paraId="77836874" w14:textId="1E4BEBCD" w:rsidR="00A44766" w:rsidRPr="003A2BE3" w:rsidDel="00584724" w:rsidRDefault="00A37D96" w:rsidP="00D013C4">
            <w:pPr>
              <w:jc w:val="center"/>
              <w:rPr>
                <w:del w:id="327" w:author="Bhumika Mistry" w:date="2022-02-01T11:28:00Z"/>
              </w:rPr>
            </w:pPr>
            <w:customXmlDelRangeStart w:id="328" w:author="Bhumika Mistry" w:date="2022-02-01T11:28:00Z"/>
            <w:sdt>
              <w:sdtPr>
                <w:id w:val="1415059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328"/>
                <w:del w:id="329" w:author="Bhumika Mistry" w:date="2022-02-01T11:28:00Z">
                  <w:r w:rsidR="008F30FA" w:rsidDel="00584724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330" w:author="Bhumika Mistry" w:date="2022-02-01T11:28:00Z"/>
              </w:sdtContent>
            </w:sdt>
            <w:customXmlDelRangeEnd w:id="330"/>
          </w:p>
        </w:tc>
      </w:tr>
      <w:tr w:rsidR="00A44766" w:rsidDel="00584724" w14:paraId="5C38054D" w14:textId="2BA23FA9" w:rsidTr="00D013C4">
        <w:trPr>
          <w:del w:id="331" w:author="Bhumika Mistry" w:date="2022-02-01T11:28:00Z"/>
        </w:trPr>
        <w:tc>
          <w:tcPr>
            <w:tcW w:w="3994" w:type="pct"/>
            <w:vAlign w:val="center"/>
          </w:tcPr>
          <w:p w14:paraId="66C464D2" w14:textId="479A8B2F" w:rsidR="00A44766" w:rsidRPr="003A2BE3" w:rsidDel="00584724" w:rsidRDefault="00A44766" w:rsidP="00D013C4">
            <w:pPr>
              <w:rPr>
                <w:del w:id="332" w:author="Bhumika Mistry" w:date="2022-02-01T11:28:00Z"/>
              </w:rPr>
            </w:pPr>
            <w:del w:id="333" w:author="Bhumika Mistry" w:date="2022-02-01T11:28:00Z">
              <w:r w:rsidDel="00584724">
                <w:delText>A commissioning plan has been developed for the project.</w:delText>
              </w:r>
            </w:del>
          </w:p>
        </w:tc>
        <w:tc>
          <w:tcPr>
            <w:tcW w:w="1006" w:type="pct"/>
          </w:tcPr>
          <w:p w14:paraId="175CBFD5" w14:textId="16ED60AB" w:rsidR="00A44766" w:rsidRPr="003A2BE3" w:rsidDel="00584724" w:rsidRDefault="00A37D96" w:rsidP="00D013C4">
            <w:pPr>
              <w:jc w:val="center"/>
              <w:rPr>
                <w:del w:id="334" w:author="Bhumika Mistry" w:date="2022-02-01T11:28:00Z"/>
              </w:rPr>
            </w:pPr>
            <w:customXmlDelRangeStart w:id="335" w:author="Bhumika Mistry" w:date="2022-02-01T11:28:00Z"/>
            <w:sdt>
              <w:sdtPr>
                <w:id w:val="101927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335"/>
                <w:del w:id="336" w:author="Bhumika Mistry" w:date="2022-02-01T11:28:00Z">
                  <w:r w:rsidR="00A44766" w:rsidDel="00584724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337" w:author="Bhumika Mistry" w:date="2022-02-01T11:28:00Z"/>
              </w:sdtContent>
            </w:sdt>
            <w:customXmlDelRangeEnd w:id="337"/>
          </w:p>
        </w:tc>
      </w:tr>
    </w:tbl>
    <w:p w14:paraId="54968256" w14:textId="0433D51A" w:rsidR="00CD3831" w:rsidRPr="00F16829" w:rsidDel="00584724" w:rsidRDefault="00F16829" w:rsidP="00F16829">
      <w:pPr>
        <w:rPr>
          <w:del w:id="338" w:author="Bhumika Mistry" w:date="2022-02-01T11:28:00Z"/>
        </w:rPr>
      </w:pPr>
      <w:del w:id="339" w:author="Bhumika Mistry" w:date="2022-02-01T11:28:00Z">
        <w:r w:rsidRPr="00F16829" w:rsidDel="00584724">
          <w:delText>Please provide</w:delText>
        </w:r>
        <w:r w:rsidR="00CD3831" w:rsidRPr="00F16829" w:rsidDel="00584724">
          <w:delText xml:space="preserve"> a </w:delText>
        </w:r>
        <w:r w:rsidR="001C326C" w:rsidRPr="00F16829" w:rsidDel="00584724">
          <w:delText xml:space="preserve">summary of the </w:delText>
        </w:r>
        <w:r w:rsidRPr="00F16829" w:rsidDel="00584724">
          <w:delText xml:space="preserve">process carried out as part of the </w:delText>
        </w:r>
        <w:r w:rsidR="001C326C" w:rsidRPr="00F16829" w:rsidDel="00584724">
          <w:delText xml:space="preserve">building commissioning plan and a </w:delText>
        </w:r>
        <w:r w:rsidR="00CD3831" w:rsidRPr="00F16829" w:rsidDel="00584724">
          <w:delText>short description of how this requirement has been met</w:delText>
        </w:r>
        <w:r w:rsidRPr="00F16829" w:rsidDel="00584724">
          <w:delText>.</w:delText>
        </w:r>
      </w:del>
    </w:p>
    <w:p w14:paraId="2D12F057" w14:textId="5382F6EC" w:rsidR="00F16829" w:rsidDel="00584724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del w:id="340" w:author="Bhumika Mistry" w:date="2022-02-01T11:28:00Z"/>
          <w:szCs w:val="20"/>
        </w:rPr>
      </w:pPr>
    </w:p>
    <w:p w14:paraId="4A9AFDF1" w14:textId="6247A994" w:rsidR="00F16829" w:rsidDel="00584724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del w:id="341" w:author="Bhumika Mistry" w:date="2022-02-01T11:28:00Z"/>
          <w:szCs w:val="20"/>
        </w:rPr>
      </w:pPr>
    </w:p>
    <w:p w14:paraId="370CD334" w14:textId="7241778B" w:rsidR="00F16829" w:rsidDel="00584724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del w:id="342" w:author="Bhumika Mistry" w:date="2022-02-01T11:28:00Z"/>
          <w:szCs w:val="20"/>
        </w:rPr>
      </w:pPr>
    </w:p>
    <w:p w14:paraId="020F44C4" w14:textId="5493F519" w:rsidR="00F16829" w:rsidDel="00584724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del w:id="343" w:author="Bhumika Mistry" w:date="2022-02-01T11:28:00Z"/>
          <w:szCs w:val="20"/>
        </w:rPr>
      </w:pPr>
    </w:p>
    <w:p w14:paraId="1ECDC2A3" w14:textId="4B2EA59C" w:rsidR="006D0A18" w:rsidDel="00584724" w:rsidRDefault="006D0A18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del w:id="344" w:author="Bhumika Mistry" w:date="2022-02-01T11:28:00Z"/>
          <w:szCs w:val="20"/>
        </w:rPr>
      </w:pPr>
    </w:p>
    <w:p w14:paraId="56B099DE" w14:textId="5794303B" w:rsidR="00F16829" w:rsidDel="00584724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del w:id="345" w:author="Bhumika Mistry" w:date="2022-02-01T11:28:00Z"/>
          <w:szCs w:val="20"/>
        </w:rPr>
      </w:pPr>
    </w:p>
    <w:p w14:paraId="500BC266" w14:textId="6B0B2A1D" w:rsidR="00F16829" w:rsidDel="00584724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del w:id="346" w:author="Bhumika Mistry" w:date="2022-02-01T11:28:00Z"/>
          <w:szCs w:val="20"/>
        </w:rPr>
      </w:pPr>
    </w:p>
    <w:p w14:paraId="6E2D9A58" w14:textId="68B0E863" w:rsidR="008F30FA" w:rsidRPr="00F44703" w:rsidDel="00584724" w:rsidRDefault="008F30FA" w:rsidP="008F30FA">
      <w:pPr>
        <w:pStyle w:val="Bluetext"/>
        <w:spacing w:before="240" w:after="240"/>
        <w:rPr>
          <w:del w:id="347" w:author="Bhumika Mistry" w:date="2022-02-01T11:28:00Z"/>
          <w:color w:val="000000"/>
          <w:szCs w:val="20"/>
          <w:lang w:val="en-US"/>
        </w:rPr>
      </w:pPr>
      <w:del w:id="348" w:author="Bhumika Mistry" w:date="2022-02-01T11:28:00Z">
        <w:r w:rsidRPr="00F44703" w:rsidDel="00584724">
          <w:rPr>
            <w:color w:val="000000"/>
            <w:szCs w:val="20"/>
            <w:lang w:val="en-US"/>
          </w:rPr>
          <w:delText>Identify where this information can be found within the supporting documentation provided</w:delText>
        </w:r>
        <w:r w:rsidDel="00584724">
          <w:rPr>
            <w:color w:val="000000"/>
            <w:szCs w:val="20"/>
            <w:lang w:val="en-US"/>
          </w:rPr>
          <w:delText>.</w:delText>
        </w:r>
      </w:del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F30FA" w:rsidDel="00584724" w14:paraId="3C408D2E" w14:textId="74E0104F" w:rsidTr="00D013C4">
        <w:trPr>
          <w:del w:id="349" w:author="Bhumika Mistry" w:date="2022-02-01T11:28:00Z"/>
        </w:trPr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66871342" w14:textId="03583714" w:rsidR="008F30FA" w:rsidRPr="00F44703" w:rsidDel="00584724" w:rsidRDefault="008F30FA" w:rsidP="00D013C4">
            <w:pPr>
              <w:pStyle w:val="Bluetext"/>
              <w:rPr>
                <w:del w:id="350" w:author="Bhumika Mistry" w:date="2022-02-01T11:28:00Z"/>
                <w:b/>
                <w:color w:val="auto"/>
                <w:szCs w:val="20"/>
              </w:rPr>
            </w:pPr>
            <w:del w:id="351" w:author="Bhumika Mistry" w:date="2022-02-01T11:28:00Z">
              <w:r w:rsidRPr="00F44703" w:rsidDel="00584724">
                <w:rPr>
                  <w:b/>
                  <w:color w:val="auto"/>
                  <w:szCs w:val="20"/>
                </w:rPr>
                <w:delText xml:space="preserve">Supporting Documentation </w:delText>
              </w:r>
              <w:r w:rsidRPr="00F44703" w:rsidDel="00584724">
                <w:rPr>
                  <w:b/>
                  <w:color w:val="auto"/>
                  <w:szCs w:val="20"/>
                </w:rPr>
                <w:br/>
              </w:r>
              <w:r w:rsidRPr="00906AE1" w:rsidDel="00584724">
                <w:rPr>
                  <w:color w:val="auto"/>
                  <w:szCs w:val="20"/>
                </w:rPr>
                <w:delText>(Name / title / description of document)</w:delText>
              </w:r>
            </w:del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66FABD64" w14:textId="0E913D0F" w:rsidR="008F30FA" w:rsidRPr="00F44703" w:rsidDel="00584724" w:rsidRDefault="008F30FA" w:rsidP="00D013C4">
            <w:pPr>
              <w:pStyle w:val="Bluetext"/>
              <w:jc w:val="center"/>
              <w:rPr>
                <w:del w:id="352" w:author="Bhumika Mistry" w:date="2022-02-01T11:28:00Z"/>
                <w:b/>
                <w:color w:val="auto"/>
                <w:szCs w:val="20"/>
              </w:rPr>
            </w:pPr>
            <w:del w:id="353" w:author="Bhumika Mistry" w:date="2022-02-01T11:28:00Z">
              <w:r w:rsidRPr="00F44703" w:rsidDel="00584724">
                <w:rPr>
                  <w:b/>
                  <w:color w:val="auto"/>
                  <w:szCs w:val="20"/>
                </w:rPr>
                <w:delText>Reference</w:delText>
              </w:r>
              <w:r w:rsidRPr="00F44703" w:rsidDel="00584724">
                <w:rPr>
                  <w:b/>
                  <w:color w:val="auto"/>
                  <w:szCs w:val="20"/>
                </w:rPr>
                <w:br/>
              </w:r>
              <w:r w:rsidRPr="00906AE1" w:rsidDel="00584724">
                <w:rPr>
                  <w:color w:val="auto"/>
                  <w:szCs w:val="20"/>
                </w:rPr>
                <w:delText>(Page no. or section)</w:delText>
              </w:r>
            </w:del>
          </w:p>
        </w:tc>
      </w:tr>
      <w:tr w:rsidR="008F30FA" w:rsidDel="00584724" w14:paraId="23F8E55C" w14:textId="7ACFA91E" w:rsidTr="00D013C4">
        <w:trPr>
          <w:del w:id="354" w:author="Bhumika Mistry" w:date="2022-02-01T11:28:00Z"/>
        </w:trPr>
        <w:tc>
          <w:tcPr>
            <w:tcW w:w="6912" w:type="dxa"/>
            <w:tcBorders>
              <w:bottom w:val="single" w:sz="4" w:space="0" w:color="000000"/>
            </w:tcBorders>
          </w:tcPr>
          <w:p w14:paraId="1374EE1D" w14:textId="409955FA" w:rsidR="008F30FA" w:rsidDel="00584724" w:rsidRDefault="008F30FA" w:rsidP="00D013C4">
            <w:pPr>
              <w:pStyle w:val="Bluetext"/>
              <w:rPr>
                <w:del w:id="355" w:author="Bhumika Mistry" w:date="2022-02-01T11:28:00Z"/>
                <w:szCs w:val="20"/>
              </w:rPr>
            </w:pPr>
            <w:del w:id="356" w:author="Bhumika Mistry" w:date="2022-02-01T11:28:00Z">
              <w:r w:rsidRPr="001A76C9" w:rsidDel="00584724">
                <w:delText>[####]</w:delText>
              </w:r>
            </w:del>
          </w:p>
        </w:tc>
        <w:tc>
          <w:tcPr>
            <w:tcW w:w="2331" w:type="dxa"/>
          </w:tcPr>
          <w:p w14:paraId="07DF7E31" w14:textId="4D8B79E2" w:rsidR="008F30FA" w:rsidDel="00584724" w:rsidRDefault="008F30FA" w:rsidP="00D013C4">
            <w:pPr>
              <w:pStyle w:val="Bluetext"/>
              <w:jc w:val="center"/>
              <w:rPr>
                <w:del w:id="357" w:author="Bhumika Mistry" w:date="2022-02-01T11:28:00Z"/>
                <w:szCs w:val="20"/>
              </w:rPr>
            </w:pPr>
            <w:del w:id="358" w:author="Bhumika Mistry" w:date="2022-02-01T11:28:00Z">
              <w:r w:rsidRPr="001A76C9" w:rsidDel="00584724">
                <w:delText>[####]</w:delText>
              </w:r>
            </w:del>
          </w:p>
        </w:tc>
      </w:tr>
      <w:tr w:rsidR="008F30FA" w:rsidDel="00584724" w14:paraId="32F1C054" w14:textId="665B0817" w:rsidTr="00D013C4">
        <w:trPr>
          <w:del w:id="359" w:author="Bhumika Mistry" w:date="2022-02-01T11:28:00Z"/>
        </w:trPr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1E83BFCF" w14:textId="5A592ABF" w:rsidR="008F30FA" w:rsidDel="00584724" w:rsidRDefault="008F30FA" w:rsidP="00D013C4">
            <w:pPr>
              <w:pStyle w:val="Bluetext"/>
              <w:rPr>
                <w:del w:id="360" w:author="Bhumika Mistry" w:date="2022-02-01T11:28:00Z"/>
                <w:szCs w:val="20"/>
              </w:rPr>
            </w:pPr>
            <w:del w:id="361" w:author="Bhumika Mistry" w:date="2022-02-01T11:28:00Z">
              <w:r w:rsidRPr="001A76C9" w:rsidDel="00584724">
                <w:delText>[####]</w:delText>
              </w:r>
            </w:del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3F622351" w14:textId="3D50F886" w:rsidR="008F30FA" w:rsidDel="00584724" w:rsidRDefault="008F30FA" w:rsidP="00D013C4">
            <w:pPr>
              <w:pStyle w:val="Bluetext"/>
              <w:jc w:val="center"/>
              <w:rPr>
                <w:del w:id="362" w:author="Bhumika Mistry" w:date="2022-02-01T11:28:00Z"/>
                <w:szCs w:val="20"/>
              </w:rPr>
            </w:pPr>
            <w:del w:id="363" w:author="Bhumika Mistry" w:date="2022-02-01T11:28:00Z">
              <w:r w:rsidRPr="001A76C9" w:rsidDel="00584724">
                <w:delText>[####]</w:delText>
              </w:r>
            </w:del>
          </w:p>
        </w:tc>
      </w:tr>
    </w:tbl>
    <w:p w14:paraId="74B5E2A9" w14:textId="173D26E4" w:rsidR="003914B6" w:rsidDel="005E0ED8" w:rsidRDefault="003914B6">
      <w:pPr>
        <w:spacing w:before="0" w:after="0" w:line="240" w:lineRule="auto"/>
        <w:rPr>
          <w:del w:id="364" w:author="Ting Li" w:date="2022-05-16T15:18:00Z"/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00C551BA" w14:textId="4B1D203A" w:rsidR="009E15A8" w:rsidDel="00584724" w:rsidRDefault="009E15A8" w:rsidP="009E15A8">
      <w:pPr>
        <w:pStyle w:val="Criterionsubheading"/>
        <w:numPr>
          <w:ilvl w:val="0"/>
          <w:numId w:val="0"/>
        </w:numPr>
        <w:rPr>
          <w:del w:id="365" w:author="Bhumika Mistry" w:date="2022-02-01T11:29:00Z"/>
        </w:rPr>
      </w:pPr>
      <w:del w:id="366" w:author="Bhumika Mistry" w:date="2022-02-01T11:29:00Z">
        <w:r w:rsidDel="00584724">
          <w:delText>2.</w:delText>
        </w:r>
        <w:r w:rsidR="009A5C47" w:rsidDel="00584724">
          <w:delText xml:space="preserve">4 </w:delText>
        </w:r>
        <w:r w:rsidDel="00584724">
          <w:delText>Building systems tuning</w:delText>
        </w:r>
      </w:del>
    </w:p>
    <w:p w14:paraId="2CDD0871" w14:textId="00203F5C" w:rsidR="009E15A8" w:rsidDel="00584724" w:rsidRDefault="009E15A8" w:rsidP="009E15A8">
      <w:pPr>
        <w:rPr>
          <w:del w:id="367" w:author="Bhumika Mistry" w:date="2022-02-01T11:29:00Z"/>
        </w:rPr>
      </w:pPr>
      <w:del w:id="368" w:author="Bhumika Mistry" w:date="2022-02-01T11:29:00Z">
        <w:r w:rsidDel="00584724">
          <w:delText>A tuning process is in place that addresses all nominated building systems.</w:delText>
        </w:r>
      </w:del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F402F" w:rsidDel="00584724" w14:paraId="033CE79B" w14:textId="679C38C2" w:rsidTr="00D013C4">
        <w:trPr>
          <w:del w:id="369" w:author="Bhumika Mistry" w:date="2022-02-01T11:29:00Z"/>
        </w:trPr>
        <w:tc>
          <w:tcPr>
            <w:tcW w:w="3994" w:type="pct"/>
            <w:vAlign w:val="center"/>
          </w:tcPr>
          <w:p w14:paraId="63B003A5" w14:textId="4D5531D8" w:rsidR="003F402F" w:rsidRPr="003A2BE3" w:rsidDel="00584724" w:rsidRDefault="003F402F" w:rsidP="00D013C4">
            <w:pPr>
              <w:rPr>
                <w:del w:id="370" w:author="Bhumika Mistry" w:date="2022-02-01T11:29:00Z"/>
              </w:rPr>
            </w:pPr>
            <w:del w:id="371" w:author="Bhumika Mistry" w:date="2022-02-01T11:29:00Z">
              <w:r w:rsidDel="00584724">
                <w:delText>Operating and Maintenance Manuals have been developed in accordance with approved standards and guidelines</w:delText>
              </w:r>
            </w:del>
          </w:p>
        </w:tc>
        <w:tc>
          <w:tcPr>
            <w:tcW w:w="1006" w:type="pct"/>
          </w:tcPr>
          <w:p w14:paraId="7288C00F" w14:textId="54875A33" w:rsidR="003F402F" w:rsidRPr="003A2BE3" w:rsidDel="00584724" w:rsidRDefault="00A37D96" w:rsidP="00D013C4">
            <w:pPr>
              <w:jc w:val="center"/>
              <w:rPr>
                <w:del w:id="372" w:author="Bhumika Mistry" w:date="2022-02-01T11:29:00Z"/>
              </w:rPr>
            </w:pPr>
            <w:customXmlDelRangeStart w:id="373" w:author="Bhumika Mistry" w:date="2022-02-01T11:29:00Z"/>
            <w:sdt>
              <w:sdtPr>
                <w:id w:val="1916278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373"/>
                <w:del w:id="374" w:author="Bhumika Mistry" w:date="2022-02-01T11:29:00Z">
                  <w:r w:rsidR="00E62649" w:rsidDel="00584724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375" w:author="Bhumika Mistry" w:date="2022-02-01T11:29:00Z"/>
              </w:sdtContent>
            </w:sdt>
            <w:customXmlDelRangeEnd w:id="375"/>
          </w:p>
        </w:tc>
      </w:tr>
      <w:tr w:rsidR="003F402F" w:rsidDel="00584724" w14:paraId="529A0B8F" w14:textId="74F61AE3" w:rsidTr="00D013C4">
        <w:trPr>
          <w:del w:id="376" w:author="Bhumika Mistry" w:date="2022-02-01T11:29:00Z"/>
        </w:trPr>
        <w:tc>
          <w:tcPr>
            <w:tcW w:w="3994" w:type="pct"/>
            <w:vAlign w:val="center"/>
          </w:tcPr>
          <w:p w14:paraId="528DC501" w14:textId="18E0B439" w:rsidR="003F402F" w:rsidRPr="003A2BE3" w:rsidDel="00584724" w:rsidRDefault="003F402F" w:rsidP="00D013C4">
            <w:pPr>
              <w:rPr>
                <w:del w:id="377" w:author="Bhumika Mistry" w:date="2022-02-01T11:29:00Z"/>
              </w:rPr>
            </w:pPr>
            <w:del w:id="378" w:author="Bhumika Mistry" w:date="2022-02-01T11:29:00Z">
              <w:r w:rsidDel="00584724">
                <w:delText>A building tuning manual or plan has been developed in accordance with the approved standards and guidelines</w:delText>
              </w:r>
            </w:del>
          </w:p>
        </w:tc>
        <w:tc>
          <w:tcPr>
            <w:tcW w:w="1006" w:type="pct"/>
          </w:tcPr>
          <w:p w14:paraId="23CB8AD6" w14:textId="64ADA73F" w:rsidR="003F402F" w:rsidRPr="003A2BE3" w:rsidDel="00584724" w:rsidRDefault="00A37D96" w:rsidP="00D013C4">
            <w:pPr>
              <w:jc w:val="center"/>
              <w:rPr>
                <w:del w:id="379" w:author="Bhumika Mistry" w:date="2022-02-01T11:29:00Z"/>
              </w:rPr>
            </w:pPr>
            <w:customXmlDelRangeStart w:id="380" w:author="Bhumika Mistry" w:date="2022-02-01T11:29:00Z"/>
            <w:sdt>
              <w:sdtPr>
                <w:id w:val="-2111651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380"/>
                <w:del w:id="381" w:author="Bhumika Mistry" w:date="2022-02-01T11:29:00Z">
                  <w:r w:rsidR="00E62649" w:rsidDel="00584724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382" w:author="Bhumika Mistry" w:date="2022-02-01T11:29:00Z"/>
              </w:sdtContent>
            </w:sdt>
            <w:customXmlDelRangeEnd w:id="382"/>
          </w:p>
        </w:tc>
      </w:tr>
      <w:tr w:rsidR="003F402F" w:rsidDel="00584724" w14:paraId="228E7230" w14:textId="4CDF3F7C" w:rsidTr="00D013C4">
        <w:trPr>
          <w:del w:id="383" w:author="Bhumika Mistry" w:date="2022-02-01T11:29:00Z"/>
        </w:trPr>
        <w:tc>
          <w:tcPr>
            <w:tcW w:w="3994" w:type="pct"/>
            <w:vAlign w:val="center"/>
          </w:tcPr>
          <w:p w14:paraId="7ABA424A" w14:textId="618FF7D4" w:rsidR="003F402F" w:rsidDel="00584724" w:rsidRDefault="003F402F" w:rsidP="00D013C4">
            <w:pPr>
              <w:rPr>
                <w:del w:id="384" w:author="Bhumika Mistry" w:date="2022-02-01T11:29:00Z"/>
              </w:rPr>
            </w:pPr>
            <w:del w:id="385" w:author="Bhumika Mistry" w:date="2022-02-01T11:29:00Z">
              <w:r w:rsidDel="00584724">
                <w:delText xml:space="preserve">A building tuning team has been created, including the facilities manager, the owner’s representative and the ICA (if applicable). </w:delText>
              </w:r>
            </w:del>
          </w:p>
        </w:tc>
        <w:tc>
          <w:tcPr>
            <w:tcW w:w="1006" w:type="pct"/>
            <w:vAlign w:val="center"/>
          </w:tcPr>
          <w:p w14:paraId="568E0CD0" w14:textId="16D6E36B" w:rsidR="003F402F" w:rsidDel="00584724" w:rsidRDefault="00A37D96" w:rsidP="00D013C4">
            <w:pPr>
              <w:jc w:val="center"/>
              <w:rPr>
                <w:del w:id="386" w:author="Bhumika Mistry" w:date="2022-02-01T11:29:00Z"/>
              </w:rPr>
            </w:pPr>
            <w:customXmlDelRangeStart w:id="387" w:author="Bhumika Mistry" w:date="2022-02-01T11:29:00Z"/>
            <w:sdt>
              <w:sdtPr>
                <w:id w:val="-941374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387"/>
                <w:del w:id="388" w:author="Bhumika Mistry" w:date="2022-02-01T11:29:00Z">
                  <w:r w:rsidR="00E62649" w:rsidDel="00584724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389" w:author="Bhumika Mistry" w:date="2022-02-01T11:29:00Z"/>
              </w:sdtContent>
            </w:sdt>
            <w:customXmlDelRangeEnd w:id="389"/>
          </w:p>
        </w:tc>
      </w:tr>
      <w:tr w:rsidR="003F402F" w:rsidDel="00584724" w14:paraId="3903173B" w14:textId="15B5A981" w:rsidTr="00D013C4">
        <w:trPr>
          <w:del w:id="390" w:author="Bhumika Mistry" w:date="2022-02-01T11:29:00Z"/>
        </w:trPr>
        <w:tc>
          <w:tcPr>
            <w:tcW w:w="3994" w:type="pct"/>
            <w:vAlign w:val="center"/>
          </w:tcPr>
          <w:p w14:paraId="019E3323" w14:textId="4EF2950A" w:rsidR="003F402F" w:rsidDel="00584724" w:rsidRDefault="003F402F" w:rsidP="00D013C4">
            <w:pPr>
              <w:rPr>
                <w:del w:id="391" w:author="Bhumika Mistry" w:date="2022-02-01T11:29:00Z"/>
              </w:rPr>
            </w:pPr>
            <w:del w:id="392" w:author="Bhumika Mistry" w:date="2022-02-01T11:29:00Z">
              <w:r w:rsidDel="00584724">
                <w:delText xml:space="preserve">The owner has engaged parties to tune the nominated systems. </w:delText>
              </w:r>
            </w:del>
          </w:p>
        </w:tc>
        <w:tc>
          <w:tcPr>
            <w:tcW w:w="1006" w:type="pct"/>
            <w:vAlign w:val="center"/>
          </w:tcPr>
          <w:p w14:paraId="2D1C7D63" w14:textId="2C460835" w:rsidR="003F402F" w:rsidDel="00584724" w:rsidRDefault="00A37D96" w:rsidP="00D013C4">
            <w:pPr>
              <w:jc w:val="center"/>
              <w:rPr>
                <w:del w:id="393" w:author="Bhumika Mistry" w:date="2022-02-01T11:29:00Z"/>
              </w:rPr>
            </w:pPr>
            <w:customXmlDelRangeStart w:id="394" w:author="Bhumika Mistry" w:date="2022-02-01T11:29:00Z"/>
            <w:sdt>
              <w:sdtPr>
                <w:id w:val="113375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394"/>
                <w:del w:id="395" w:author="Bhumika Mistry" w:date="2022-02-01T11:29:00Z">
                  <w:r w:rsidR="00E62649" w:rsidDel="00584724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396" w:author="Bhumika Mistry" w:date="2022-02-01T11:29:00Z"/>
              </w:sdtContent>
            </w:sdt>
            <w:customXmlDelRangeEnd w:id="396"/>
          </w:p>
        </w:tc>
      </w:tr>
    </w:tbl>
    <w:p w14:paraId="3E0AA301" w14:textId="753481F1" w:rsidR="003F402F" w:rsidDel="00584724" w:rsidRDefault="003F402F" w:rsidP="009E15A8">
      <w:pPr>
        <w:rPr>
          <w:del w:id="397" w:author="Bhumika Mistry" w:date="2022-02-01T11:29:00Z"/>
        </w:rPr>
      </w:pPr>
    </w:p>
    <w:p w14:paraId="36998F8C" w14:textId="7EBFABE9" w:rsidR="009E15A8" w:rsidDel="00584724" w:rsidRDefault="003F402F" w:rsidP="006D0A18">
      <w:pPr>
        <w:rPr>
          <w:del w:id="398" w:author="Bhumika Mistry" w:date="2022-02-01T11:29:00Z"/>
        </w:rPr>
      </w:pPr>
      <w:del w:id="399" w:author="Bhumika Mistry" w:date="2022-02-01T11:29:00Z">
        <w:r w:rsidDel="00584724">
          <w:delText>P</w:delText>
        </w:r>
        <w:r w:rsidR="006D0A18" w:rsidRPr="006D0A18" w:rsidDel="00584724">
          <w:delText>rovide</w:delText>
        </w:r>
        <w:r w:rsidR="009E15A8" w:rsidRPr="006D0A18" w:rsidDel="00584724">
          <w:delText xml:space="preserve"> a short description of </w:delText>
        </w:r>
        <w:r w:rsidR="001C326C" w:rsidRPr="006D0A18" w:rsidDel="00584724">
          <w:delText>the building tuning commitment that has been agreed.</w:delText>
        </w:r>
      </w:del>
    </w:p>
    <w:p w14:paraId="3C24D18D" w14:textId="1A32F7DE" w:rsidR="006D0A18" w:rsidDel="00584724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del w:id="400" w:author="Bhumika Mistry" w:date="2022-02-01T11:29:00Z"/>
        </w:rPr>
      </w:pPr>
    </w:p>
    <w:p w14:paraId="6B87EEBA" w14:textId="305BBA9E" w:rsidR="006D0A18" w:rsidDel="00584724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del w:id="401" w:author="Bhumika Mistry" w:date="2022-02-01T11:29:00Z"/>
        </w:rPr>
      </w:pPr>
    </w:p>
    <w:p w14:paraId="58DE53F9" w14:textId="4A13175D" w:rsidR="006D0A18" w:rsidDel="00584724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del w:id="402" w:author="Bhumika Mistry" w:date="2022-02-01T11:29:00Z"/>
        </w:rPr>
      </w:pPr>
    </w:p>
    <w:p w14:paraId="644861C7" w14:textId="59742E10" w:rsidR="006D0A18" w:rsidDel="00584724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del w:id="403" w:author="Bhumika Mistry" w:date="2022-02-01T11:29:00Z"/>
        </w:rPr>
      </w:pPr>
    </w:p>
    <w:p w14:paraId="47DC05D4" w14:textId="59180F80" w:rsidR="006D0A18" w:rsidDel="00584724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del w:id="404" w:author="Bhumika Mistry" w:date="2022-02-01T11:29:00Z"/>
        </w:rPr>
      </w:pPr>
    </w:p>
    <w:p w14:paraId="5ED87D7D" w14:textId="0B178CBA" w:rsidR="006D0A18" w:rsidDel="00584724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del w:id="405" w:author="Bhumika Mistry" w:date="2022-02-01T11:29:00Z"/>
        </w:rPr>
      </w:pPr>
    </w:p>
    <w:p w14:paraId="32531EB2" w14:textId="217E6C47" w:rsidR="006D0A18" w:rsidDel="00584724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del w:id="406" w:author="Bhumika Mistry" w:date="2022-02-01T11:29:00Z"/>
        </w:rPr>
      </w:pPr>
    </w:p>
    <w:p w14:paraId="39CD56ED" w14:textId="0A0C95D2" w:rsidR="006D0A18" w:rsidDel="00584724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del w:id="407" w:author="Bhumika Mistry" w:date="2022-02-01T11:29:00Z"/>
        </w:rPr>
      </w:pPr>
    </w:p>
    <w:p w14:paraId="158C87C9" w14:textId="1FDC4B58" w:rsidR="006D0A18" w:rsidRPr="006D0A18" w:rsidDel="00584724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del w:id="408" w:author="Bhumika Mistry" w:date="2022-02-01T11:29:00Z"/>
        </w:rPr>
      </w:pPr>
    </w:p>
    <w:p w14:paraId="3FCA1656" w14:textId="4855E793" w:rsidR="003F402F" w:rsidRPr="00F44703" w:rsidDel="00584724" w:rsidRDefault="003F402F" w:rsidP="003F402F">
      <w:pPr>
        <w:pStyle w:val="Bluetext"/>
        <w:spacing w:before="240" w:after="240"/>
        <w:rPr>
          <w:del w:id="409" w:author="Bhumika Mistry" w:date="2022-02-01T11:29:00Z"/>
          <w:color w:val="000000"/>
          <w:szCs w:val="20"/>
          <w:lang w:val="en-US"/>
        </w:rPr>
      </w:pPr>
      <w:del w:id="410" w:author="Bhumika Mistry" w:date="2022-02-01T11:29:00Z">
        <w:r w:rsidRPr="00F44703" w:rsidDel="00584724">
          <w:rPr>
            <w:color w:val="000000"/>
            <w:szCs w:val="20"/>
            <w:lang w:val="en-US"/>
          </w:rPr>
          <w:delText>Identify where this information can be found within the supporting documentation provided</w:delText>
        </w:r>
        <w:r w:rsidDel="00584724">
          <w:rPr>
            <w:color w:val="000000"/>
            <w:szCs w:val="20"/>
            <w:lang w:val="en-US"/>
          </w:rPr>
          <w:delText>.</w:delText>
        </w:r>
      </w:del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F402F" w:rsidDel="00584724" w14:paraId="3209DEBD" w14:textId="526D382F" w:rsidTr="00D013C4">
        <w:trPr>
          <w:del w:id="411" w:author="Bhumika Mistry" w:date="2022-02-01T11:29:00Z"/>
        </w:trPr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46C7BCE1" w14:textId="35FF8474" w:rsidR="003F402F" w:rsidRPr="00F44703" w:rsidDel="00584724" w:rsidRDefault="003F402F" w:rsidP="00D013C4">
            <w:pPr>
              <w:pStyle w:val="Bluetext"/>
              <w:rPr>
                <w:del w:id="412" w:author="Bhumika Mistry" w:date="2022-02-01T11:29:00Z"/>
                <w:b/>
                <w:color w:val="auto"/>
                <w:szCs w:val="20"/>
              </w:rPr>
            </w:pPr>
            <w:del w:id="413" w:author="Bhumika Mistry" w:date="2022-02-01T11:29:00Z">
              <w:r w:rsidRPr="00F44703" w:rsidDel="00584724">
                <w:rPr>
                  <w:b/>
                  <w:color w:val="auto"/>
                  <w:szCs w:val="20"/>
                </w:rPr>
                <w:delText xml:space="preserve">Supporting Documentation </w:delText>
              </w:r>
              <w:r w:rsidRPr="00F44703" w:rsidDel="00584724">
                <w:rPr>
                  <w:b/>
                  <w:color w:val="auto"/>
                  <w:szCs w:val="20"/>
                </w:rPr>
                <w:br/>
              </w:r>
              <w:r w:rsidRPr="00906AE1" w:rsidDel="00584724">
                <w:rPr>
                  <w:color w:val="auto"/>
                  <w:szCs w:val="20"/>
                </w:rPr>
                <w:delText>(Name / title / description of document)</w:delText>
              </w:r>
            </w:del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77A5E332" w14:textId="64600358" w:rsidR="003F402F" w:rsidRPr="00F44703" w:rsidDel="00584724" w:rsidRDefault="003F402F" w:rsidP="00D013C4">
            <w:pPr>
              <w:pStyle w:val="Bluetext"/>
              <w:jc w:val="center"/>
              <w:rPr>
                <w:del w:id="414" w:author="Bhumika Mistry" w:date="2022-02-01T11:29:00Z"/>
                <w:b/>
                <w:color w:val="auto"/>
                <w:szCs w:val="20"/>
              </w:rPr>
            </w:pPr>
            <w:del w:id="415" w:author="Bhumika Mistry" w:date="2022-02-01T11:29:00Z">
              <w:r w:rsidRPr="00F44703" w:rsidDel="00584724">
                <w:rPr>
                  <w:b/>
                  <w:color w:val="auto"/>
                  <w:szCs w:val="20"/>
                </w:rPr>
                <w:delText>Reference</w:delText>
              </w:r>
              <w:r w:rsidRPr="00F44703" w:rsidDel="00584724">
                <w:rPr>
                  <w:b/>
                  <w:color w:val="auto"/>
                  <w:szCs w:val="20"/>
                </w:rPr>
                <w:br/>
              </w:r>
              <w:r w:rsidRPr="00906AE1" w:rsidDel="00584724">
                <w:rPr>
                  <w:color w:val="auto"/>
                  <w:szCs w:val="20"/>
                </w:rPr>
                <w:delText>(Page no. or section)</w:delText>
              </w:r>
            </w:del>
          </w:p>
        </w:tc>
      </w:tr>
      <w:tr w:rsidR="003F402F" w:rsidDel="00584724" w14:paraId="46CA4317" w14:textId="68CEE386" w:rsidTr="00D013C4">
        <w:trPr>
          <w:del w:id="416" w:author="Bhumika Mistry" w:date="2022-02-01T11:29:00Z"/>
        </w:trPr>
        <w:tc>
          <w:tcPr>
            <w:tcW w:w="6912" w:type="dxa"/>
            <w:tcBorders>
              <w:bottom w:val="single" w:sz="4" w:space="0" w:color="000000"/>
            </w:tcBorders>
          </w:tcPr>
          <w:p w14:paraId="3FB2CFF4" w14:textId="09FE304B" w:rsidR="003F402F" w:rsidDel="00584724" w:rsidRDefault="003F402F" w:rsidP="00D013C4">
            <w:pPr>
              <w:pStyle w:val="Bluetext"/>
              <w:rPr>
                <w:del w:id="417" w:author="Bhumika Mistry" w:date="2022-02-01T11:29:00Z"/>
                <w:szCs w:val="20"/>
              </w:rPr>
            </w:pPr>
            <w:del w:id="418" w:author="Bhumika Mistry" w:date="2022-02-01T11:29:00Z">
              <w:r w:rsidRPr="001A76C9" w:rsidDel="00584724">
                <w:delText>[####]</w:delText>
              </w:r>
            </w:del>
          </w:p>
        </w:tc>
        <w:tc>
          <w:tcPr>
            <w:tcW w:w="2331" w:type="dxa"/>
          </w:tcPr>
          <w:p w14:paraId="49E08E92" w14:textId="5105DBD2" w:rsidR="003F402F" w:rsidDel="00584724" w:rsidRDefault="003F402F" w:rsidP="00D013C4">
            <w:pPr>
              <w:pStyle w:val="Bluetext"/>
              <w:jc w:val="center"/>
              <w:rPr>
                <w:del w:id="419" w:author="Bhumika Mistry" w:date="2022-02-01T11:29:00Z"/>
                <w:szCs w:val="20"/>
              </w:rPr>
            </w:pPr>
            <w:del w:id="420" w:author="Bhumika Mistry" w:date="2022-02-01T11:29:00Z">
              <w:r w:rsidRPr="001A76C9" w:rsidDel="00584724">
                <w:delText>[####]</w:delText>
              </w:r>
            </w:del>
          </w:p>
        </w:tc>
      </w:tr>
      <w:tr w:rsidR="003F402F" w:rsidDel="00584724" w14:paraId="1DE9F2B0" w14:textId="446CF990" w:rsidTr="00D013C4">
        <w:trPr>
          <w:del w:id="421" w:author="Bhumika Mistry" w:date="2022-02-01T11:29:00Z"/>
        </w:trPr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587CB134" w14:textId="41E4E949" w:rsidR="003F402F" w:rsidDel="00584724" w:rsidRDefault="003F402F" w:rsidP="00D013C4">
            <w:pPr>
              <w:pStyle w:val="Bluetext"/>
              <w:rPr>
                <w:del w:id="422" w:author="Bhumika Mistry" w:date="2022-02-01T11:29:00Z"/>
                <w:szCs w:val="20"/>
              </w:rPr>
            </w:pPr>
            <w:del w:id="423" w:author="Bhumika Mistry" w:date="2022-02-01T11:29:00Z">
              <w:r w:rsidRPr="001A76C9" w:rsidDel="00584724">
                <w:delText>[####]</w:delText>
              </w:r>
            </w:del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42A70EA7" w14:textId="0E894D73" w:rsidR="003F402F" w:rsidDel="00584724" w:rsidRDefault="003F402F" w:rsidP="00D013C4">
            <w:pPr>
              <w:pStyle w:val="Bluetext"/>
              <w:jc w:val="center"/>
              <w:rPr>
                <w:del w:id="424" w:author="Bhumika Mistry" w:date="2022-02-01T11:29:00Z"/>
                <w:szCs w:val="20"/>
              </w:rPr>
            </w:pPr>
            <w:del w:id="425" w:author="Bhumika Mistry" w:date="2022-02-01T11:29:00Z">
              <w:r w:rsidRPr="001A76C9" w:rsidDel="00584724">
                <w:delText>[####]</w:delText>
              </w:r>
            </w:del>
          </w:p>
        </w:tc>
      </w:tr>
    </w:tbl>
    <w:p w14:paraId="49DADF60" w14:textId="1F701EDA" w:rsidR="009E15A8" w:rsidRDefault="009E15A8" w:rsidP="009E15A8">
      <w:pPr>
        <w:pStyle w:val="Criterionsubheading"/>
        <w:numPr>
          <w:ilvl w:val="0"/>
          <w:numId w:val="0"/>
        </w:numPr>
      </w:pPr>
      <w:r>
        <w:t>2.</w:t>
      </w:r>
      <w:r w:rsidR="00717054">
        <w:t>3</w:t>
      </w:r>
      <w:r w:rsidR="009A5C47">
        <w:t xml:space="preserve"> </w:t>
      </w:r>
      <w:r>
        <w:t>independent commissioning agent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A21CB" w:rsidDel="002F02FC" w14:paraId="67AC27B5" w14:textId="7A3509AC" w:rsidTr="00196576">
        <w:trPr>
          <w:del w:id="426" w:author="Ting Li" w:date="2022-05-09T11:11:00Z"/>
        </w:trPr>
        <w:tc>
          <w:tcPr>
            <w:tcW w:w="3994" w:type="pct"/>
            <w:vAlign w:val="center"/>
          </w:tcPr>
          <w:p w14:paraId="6CB84482" w14:textId="43BD2AD6" w:rsidR="006A21CB" w:rsidRPr="003A2BE3" w:rsidDel="002F02FC" w:rsidRDefault="00B26643" w:rsidP="00D013C4">
            <w:pPr>
              <w:rPr>
                <w:del w:id="427" w:author="Ting Li" w:date="2022-05-09T11:11:00Z"/>
              </w:rPr>
            </w:pPr>
            <w:del w:id="428" w:author="Ting Li" w:date="2022-05-09T11:11:00Z">
              <w:r w:rsidDel="002F02FC">
                <w:delText xml:space="preserve">At least one of the </w:delText>
              </w:r>
              <w:r w:rsidR="006A21CB" w:rsidDel="002F02FC">
                <w:delText xml:space="preserve">credit requirements for </w:delText>
              </w:r>
              <w:r w:rsidR="004A22AB" w:rsidDel="002F02FC">
                <w:delText>‘</w:delText>
              </w:r>
              <w:r w:rsidR="006A21CB" w:rsidDel="002F02FC">
                <w:delText>Serviced and Maintainability Review</w:delText>
              </w:r>
              <w:r w:rsidR="004A22AB" w:rsidDel="002F02FC">
                <w:delText>’ (2.</w:delText>
              </w:r>
              <w:r w:rsidR="006F0C81" w:rsidDel="002F02FC">
                <w:delText>2</w:delText>
              </w:r>
              <w:r w:rsidR="004A22AB" w:rsidDel="002F02FC">
                <w:delText>)</w:delText>
              </w:r>
              <w:r w:rsidR="006A21CB" w:rsidDel="002F02FC">
                <w:delText xml:space="preserve">, </w:delText>
              </w:r>
              <w:r w:rsidR="004A22AB" w:rsidDel="002F02FC">
                <w:delText>‘</w:delText>
              </w:r>
              <w:r w:rsidR="006A21CB" w:rsidDel="002F02FC">
                <w:delText>Building Commissioning</w:delText>
              </w:r>
              <w:r w:rsidR="004A22AB" w:rsidDel="002F02FC">
                <w:delText>’</w:delText>
              </w:r>
              <w:r w:rsidR="006A21CB" w:rsidDel="002F02FC">
                <w:delText xml:space="preserve"> </w:delText>
              </w:r>
              <w:r w:rsidR="004A22AB" w:rsidDel="002F02FC">
                <w:delText>(2.</w:delText>
              </w:r>
              <w:r w:rsidR="006F0C81" w:rsidDel="002F02FC">
                <w:delText>3</w:delText>
              </w:r>
              <w:r w:rsidR="004A22AB" w:rsidDel="002F02FC">
                <w:delText xml:space="preserve">) </w:delText>
              </w:r>
              <w:r w:rsidR="006A21CB" w:rsidDel="002F02FC">
                <w:delText xml:space="preserve">or </w:delText>
              </w:r>
              <w:r w:rsidR="004A22AB" w:rsidDel="002F02FC">
                <w:delText>‘</w:delText>
              </w:r>
              <w:r w:rsidR="006A21CB" w:rsidDel="002F02FC">
                <w:delText>Building Systems Tuning</w:delText>
              </w:r>
              <w:r w:rsidR="004A22AB" w:rsidDel="002F02FC">
                <w:delText>’ (2.</w:delText>
              </w:r>
              <w:r w:rsidR="006F0C81" w:rsidDel="002F02FC">
                <w:delText>4</w:delText>
              </w:r>
              <w:r w:rsidR="004A22AB" w:rsidDel="002F02FC">
                <w:delText>)</w:delText>
              </w:r>
              <w:r w:rsidR="006A21CB" w:rsidDel="002F02FC">
                <w:delText xml:space="preserve"> have been achieved.</w:delText>
              </w:r>
            </w:del>
          </w:p>
        </w:tc>
        <w:tc>
          <w:tcPr>
            <w:tcW w:w="1006" w:type="pct"/>
            <w:vAlign w:val="center"/>
          </w:tcPr>
          <w:p w14:paraId="742918DF" w14:textId="25CE663D" w:rsidR="006A21CB" w:rsidRPr="003A2BE3" w:rsidDel="002F02FC" w:rsidRDefault="00A37D96" w:rsidP="00196576">
            <w:pPr>
              <w:jc w:val="center"/>
              <w:rPr>
                <w:del w:id="429" w:author="Ting Li" w:date="2022-05-09T11:11:00Z"/>
              </w:rPr>
            </w:pPr>
            <w:customXmlDelRangeStart w:id="430" w:author="Ting Li" w:date="2022-05-09T11:11:00Z"/>
            <w:sdt>
              <w:sdtPr>
                <w:id w:val="1402100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DelRangeEnd w:id="430"/>
                <w:del w:id="431" w:author="Ting Li" w:date="2022-05-09T11:11:00Z">
                  <w:r w:rsidR="002B34E2" w:rsidDel="002F02FC">
                    <w:rPr>
                      <w:rFonts w:ascii="MS Gothic" w:eastAsia="MS Gothic" w:hAnsi="MS Gothic" w:hint="eastAsia"/>
                    </w:rPr>
                    <w:delText>☐</w:delText>
                  </w:r>
                </w:del>
                <w:customXmlDelRangeStart w:id="432" w:author="Ting Li" w:date="2022-05-09T11:11:00Z"/>
              </w:sdtContent>
            </w:sdt>
            <w:customXmlDelRangeEnd w:id="432"/>
          </w:p>
        </w:tc>
      </w:tr>
      <w:tr w:rsidR="00B25066" w14:paraId="73C0D7A4" w14:textId="77777777" w:rsidTr="00196576">
        <w:tc>
          <w:tcPr>
            <w:tcW w:w="3994" w:type="pct"/>
            <w:vAlign w:val="center"/>
          </w:tcPr>
          <w:p w14:paraId="51E6825F" w14:textId="31AAC562" w:rsidR="00B25066" w:rsidRDefault="00B25066" w:rsidP="00D013C4">
            <w:r>
              <w:t>A</w:t>
            </w:r>
            <w:r w:rsidRPr="00111EE9">
              <w:t xml:space="preserve">n Independent Commissioning Agent (ICA) </w:t>
            </w:r>
            <w:r>
              <w:t>has</w:t>
            </w:r>
            <w:r w:rsidRPr="00111EE9">
              <w:t xml:space="preserve"> advise</w:t>
            </w:r>
            <w:r>
              <w:t>d</w:t>
            </w:r>
            <w:r w:rsidRPr="00111EE9">
              <w:t>, monito</w:t>
            </w:r>
            <w:r>
              <w:t>red</w:t>
            </w:r>
            <w:r w:rsidRPr="00111EE9">
              <w:t>, and verif</w:t>
            </w:r>
            <w:r>
              <w:t>ied</w:t>
            </w:r>
            <w:r w:rsidRPr="00111EE9">
              <w:t xml:space="preserve"> the commissioning and tuning of the nominated building systems throughout the design, tender, construction, </w:t>
            </w:r>
            <w:proofErr w:type="gramStart"/>
            <w:r w:rsidRPr="00111EE9">
              <w:t>commissioning</w:t>
            </w:r>
            <w:proofErr w:type="gramEnd"/>
            <w:r w:rsidRPr="00111EE9">
              <w:t xml:space="preserve"> and tuning phases</w:t>
            </w:r>
            <w:r w:rsidRPr="0005187C">
              <w:t>.</w:t>
            </w:r>
          </w:p>
        </w:tc>
        <w:tc>
          <w:tcPr>
            <w:tcW w:w="1006" w:type="pct"/>
            <w:vAlign w:val="center"/>
          </w:tcPr>
          <w:p w14:paraId="13245440" w14:textId="24AA6627" w:rsidR="00B25066" w:rsidRDefault="00A37D96">
            <w:pPr>
              <w:jc w:val="center"/>
            </w:pPr>
            <w:sdt>
              <w:sdtPr>
                <w:id w:val="1743679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2664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887F5F" w14:textId="77777777" w:rsidR="009E15A8" w:rsidRPr="00120725" w:rsidRDefault="00F16829" w:rsidP="009E15A8">
      <w:pPr>
        <w:pStyle w:val="Bluetext"/>
        <w:spacing w:before="240" w:after="240"/>
        <w:rPr>
          <w:color w:val="000000"/>
        </w:rPr>
      </w:pPr>
      <w:r w:rsidRPr="00120725">
        <w:rPr>
          <w:color w:val="000000"/>
        </w:rPr>
        <w:t>Please provide</w:t>
      </w:r>
      <w:r w:rsidR="009E15A8" w:rsidRPr="00120725">
        <w:rPr>
          <w:color w:val="000000"/>
        </w:rPr>
        <w:t xml:space="preserve"> </w:t>
      </w:r>
      <w:r w:rsidR="001C326C" w:rsidRPr="00120725">
        <w:rPr>
          <w:color w:val="000000"/>
        </w:rPr>
        <w:t xml:space="preserve">details of the Independent Commissioning Agent </w:t>
      </w:r>
      <w:r w:rsidR="00980C6D" w:rsidRPr="00120725">
        <w:rPr>
          <w:color w:val="000000"/>
        </w:rPr>
        <w:t>and the services they provided to the project.</w:t>
      </w:r>
    </w:p>
    <w:p w14:paraId="268B19BC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166F9F1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68F78AE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91574CA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72E5175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6F7DACF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E3035E0" w14:textId="77777777" w:rsidR="00B25066" w:rsidRPr="00F44703" w:rsidRDefault="00B25066" w:rsidP="00B2506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25066" w14:paraId="60CA8258" w14:textId="77777777" w:rsidTr="00D013C4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4A8FC28B" w14:textId="77777777" w:rsidR="00B25066" w:rsidRPr="00F44703" w:rsidRDefault="00B25066" w:rsidP="00D013C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08272531" w14:textId="77777777" w:rsidR="00B25066" w:rsidRPr="00F44703" w:rsidRDefault="00B25066" w:rsidP="00D013C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B25066" w14:paraId="38E38169" w14:textId="77777777" w:rsidTr="00D013C4">
        <w:tc>
          <w:tcPr>
            <w:tcW w:w="6912" w:type="dxa"/>
            <w:tcBorders>
              <w:bottom w:val="single" w:sz="4" w:space="0" w:color="000000"/>
            </w:tcBorders>
          </w:tcPr>
          <w:p w14:paraId="53F756FD" w14:textId="77777777" w:rsidR="00B25066" w:rsidRDefault="00B25066" w:rsidP="00D013C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2D10CC3" w14:textId="77777777" w:rsidR="00B25066" w:rsidRDefault="00B25066" w:rsidP="00D013C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25066" w14:paraId="3B06A7B1" w14:textId="77777777" w:rsidTr="00D013C4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0AE87A8E" w14:textId="77777777" w:rsidR="00B25066" w:rsidRDefault="00B25066" w:rsidP="00D013C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13B25229" w14:textId="77777777" w:rsidR="00B25066" w:rsidRDefault="00B25066" w:rsidP="00D013C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5379A3D" w14:textId="26FE9E27" w:rsidR="002A647D" w:rsidRDefault="00B2506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B25066">
        <w:rPr>
          <w:szCs w:val="20"/>
        </w:rPr>
        <w:t xml:space="preserve"> </w:t>
      </w:r>
    </w:p>
    <w:p w14:paraId="5124F757" w14:textId="77777777" w:rsidR="00F16829" w:rsidRDefault="00F16829" w:rsidP="00F16829">
      <w:pPr>
        <w:pStyle w:val="Heading2"/>
      </w:pPr>
      <w:r w:rsidRPr="001C55B2">
        <w:t>DISCUSSION</w:t>
      </w:r>
    </w:p>
    <w:p w14:paraId="1231B500" w14:textId="25FD1286" w:rsidR="00F16829" w:rsidRPr="00F21995" w:rsidRDefault="00F16829" w:rsidP="00F1682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53161">
        <w:rPr>
          <w:rFonts w:cstheme="minorHAnsi"/>
          <w:color w:val="auto"/>
        </w:rPr>
        <w:t>Certified Assessor(s).</w:t>
      </w:r>
    </w:p>
    <w:p w14:paraId="17F98629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9C9F78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9EB0DC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4AC7426" w14:textId="77777777" w:rsidR="000745DE" w:rsidRDefault="000745DE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4080FF2" w14:textId="77777777" w:rsidR="006D0A18" w:rsidRDefault="006D0A18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0707428" w14:textId="77777777" w:rsidR="003460E7" w:rsidRDefault="003460E7" w:rsidP="003B3D65">
      <w:pPr>
        <w:pStyle w:val="Bluetext"/>
      </w:pPr>
    </w:p>
    <w:p w14:paraId="64588C7B" w14:textId="334E5DC7" w:rsidR="00F16829" w:rsidRPr="001C55B2" w:rsidRDefault="00F16829" w:rsidP="00F16829">
      <w:pPr>
        <w:pStyle w:val="Heading2"/>
      </w:pPr>
      <w:r w:rsidRPr="001C55B2">
        <w:t>DECLARATION</w:t>
      </w:r>
    </w:p>
    <w:p w14:paraId="34123528" w14:textId="77777777" w:rsidR="00F16829" w:rsidRDefault="00F16829" w:rsidP="00F1682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398E1DA4" w14:textId="77777777" w:rsidR="00F16829" w:rsidRDefault="00F16829" w:rsidP="00F1682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1C13FBD1" w14:textId="77777777" w:rsidR="00F16829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5B02F3B" w14:textId="77777777" w:rsidR="00F16829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6F0A395" w14:textId="77777777" w:rsidR="000745DE" w:rsidRDefault="000745DE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310CE04" w14:textId="77777777" w:rsidR="00F16829" w:rsidRPr="008B4275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-863132432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6BC324B" w14:textId="77777777" w:rsidR="00F16829" w:rsidRDefault="00F16829" w:rsidP="00F1682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7CE21B9E" w14:textId="77777777" w:rsidR="00D144BE" w:rsidRDefault="00F16829" w:rsidP="00F16829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5"/>
      <w:footerReference w:type="defaul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Bhumika Mistry" w:date="2022-02-01T11:24:00Z" w:initials="BM">
    <w:p w14:paraId="34465865" w14:textId="7754D5D7" w:rsidR="002A2F10" w:rsidRDefault="00251E05">
      <w:pPr>
        <w:pStyle w:val="CommentText"/>
      </w:pPr>
      <w:r>
        <w:rPr>
          <w:rStyle w:val="CommentReference"/>
        </w:rPr>
        <w:annotationRef/>
      </w:r>
      <w:r w:rsidR="002A2F10">
        <w:t xml:space="preserve">Change to: </w:t>
      </w:r>
    </w:p>
    <w:p w14:paraId="27DD71D9" w14:textId="4917E203" w:rsidR="00251E05" w:rsidRDefault="00592661">
      <w:pPr>
        <w:pStyle w:val="CommentText"/>
      </w:pPr>
      <w:r>
        <w:t>The building has set environmental performance targets, been com</w:t>
      </w:r>
      <w:r w:rsidR="00305C4D">
        <w:t>missioned, and will be tuned</w:t>
      </w:r>
      <w:r w:rsidR="006A3617">
        <w:t>.</w:t>
      </w:r>
    </w:p>
  </w:comment>
  <w:comment w:id="3" w:author="Ting Li" w:date="2022-02-03T12:04:00Z" w:initials="TL">
    <w:p w14:paraId="634E0D88" w14:textId="77777777" w:rsidR="00EF1439" w:rsidRDefault="00EF1439" w:rsidP="008E5817">
      <w:pPr>
        <w:pStyle w:val="CommentText"/>
      </w:pPr>
      <w:r>
        <w:rPr>
          <w:rStyle w:val="CommentReference"/>
        </w:rPr>
        <w:annotationRef/>
      </w:r>
      <w:r>
        <w:rPr>
          <w:lang w:val="en-NZ"/>
        </w:rPr>
        <w:t>Yes, that's the right one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7DD71D9" w15:done="0"/>
  <w15:commentEx w15:paraId="634E0D88" w15:paraIdParent="27DD71D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39704" w16cex:dateUtc="2022-01-31T22:24:00Z"/>
  <w16cex:commentExtensible w16cex:durableId="25A6435A" w16cex:dateUtc="2022-02-02T23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DD71D9" w16cid:durableId="25A39704"/>
  <w16cid:commentId w16cid:paraId="634E0D88" w16cid:durableId="25A6435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86CEF" w14:textId="77777777" w:rsidR="00A37D96" w:rsidRDefault="00A37D96" w:rsidP="00F11763">
      <w:pPr>
        <w:spacing w:before="0" w:after="0" w:line="240" w:lineRule="auto"/>
      </w:pPr>
      <w:r>
        <w:separator/>
      </w:r>
    </w:p>
  </w:endnote>
  <w:endnote w:type="continuationSeparator" w:id="0">
    <w:p w14:paraId="402E8EC5" w14:textId="77777777" w:rsidR="00A37D96" w:rsidRDefault="00A37D96" w:rsidP="00F11763">
      <w:pPr>
        <w:spacing w:before="0" w:after="0" w:line="240" w:lineRule="auto"/>
      </w:pPr>
      <w:r>
        <w:continuationSeparator/>
      </w:r>
    </w:p>
  </w:endnote>
  <w:endnote w:type="continuationNotice" w:id="1">
    <w:p w14:paraId="7757DB76" w14:textId="77777777" w:rsidR="00A37D96" w:rsidRDefault="00A37D9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6DECD" w14:textId="5604E16A" w:rsidR="00F11763" w:rsidRDefault="00050CEB">
    <w:pPr>
      <w:pStyle w:val="Footer"/>
    </w:pPr>
    <w:r>
      <w:rPr>
        <w:noProof/>
      </w:rPr>
      <w:drawing>
        <wp:inline distT="0" distB="0" distL="0" distR="0" wp14:anchorId="14488FDE" wp14:editId="3EC3E61B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FBFF4" w14:textId="77777777" w:rsidR="00A37D96" w:rsidRDefault="00A37D96" w:rsidP="00F11763">
      <w:pPr>
        <w:spacing w:before="0" w:after="0" w:line="240" w:lineRule="auto"/>
      </w:pPr>
      <w:r>
        <w:separator/>
      </w:r>
    </w:p>
  </w:footnote>
  <w:footnote w:type="continuationSeparator" w:id="0">
    <w:p w14:paraId="457AC5C5" w14:textId="77777777" w:rsidR="00A37D96" w:rsidRDefault="00A37D96" w:rsidP="00F11763">
      <w:pPr>
        <w:spacing w:before="0" w:after="0" w:line="240" w:lineRule="auto"/>
      </w:pPr>
      <w:r>
        <w:continuationSeparator/>
      </w:r>
    </w:p>
  </w:footnote>
  <w:footnote w:type="continuationNotice" w:id="1">
    <w:p w14:paraId="712B4389" w14:textId="77777777" w:rsidR="00A37D96" w:rsidRDefault="00A37D9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DC49D" w14:textId="798CE8CC" w:rsidR="008A45E2" w:rsidRDefault="008A45E2" w:rsidP="008A45E2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C9260D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3914B6">
      <w:rPr>
        <w:sz w:val="16"/>
        <w:szCs w:val="16"/>
        <w:lang w:val="en-US"/>
      </w:rPr>
      <w:t>.</w:t>
    </w:r>
    <w:r w:rsidR="004F6AC8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C9260D">
      <w:rPr>
        <w:sz w:val="16"/>
        <w:szCs w:val="16"/>
        <w:lang w:val="en-US"/>
      </w:rPr>
      <w:t>NZ</w:t>
    </w:r>
    <w:r w:rsidR="00653161">
      <w:rPr>
        <w:sz w:val="16"/>
        <w:szCs w:val="16"/>
        <w:lang w:val="en-US"/>
      </w:rPr>
      <w:t>v1.</w:t>
    </w:r>
    <w:r w:rsidR="004F6AC8">
      <w:rPr>
        <w:sz w:val="16"/>
        <w:szCs w:val="16"/>
        <w:lang w:val="en-US"/>
      </w:rPr>
      <w:t>1</w:t>
    </w:r>
  </w:p>
  <w:p w14:paraId="28EC7ACD" w14:textId="77777777" w:rsidR="00F11763" w:rsidRDefault="00F117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095F97"/>
    <w:multiLevelType w:val="hybridMultilevel"/>
    <w:tmpl w:val="E6528ADA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E65A26"/>
    <w:multiLevelType w:val="multilevel"/>
    <w:tmpl w:val="00000001"/>
    <w:numStyleLink w:val="Bullets"/>
  </w:abstractNum>
  <w:abstractNum w:abstractNumId="25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3436606"/>
    <w:multiLevelType w:val="multilevel"/>
    <w:tmpl w:val="00000001"/>
    <w:numStyleLink w:val="Bullets"/>
  </w:abstractNum>
  <w:abstractNum w:abstractNumId="27" w15:restartNumberingAfterBreak="0">
    <w:nsid w:val="5E703622"/>
    <w:multiLevelType w:val="hybridMultilevel"/>
    <w:tmpl w:val="A74C78EC"/>
    <w:lvl w:ilvl="0" w:tplc="F29E23FA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946D0"/>
    <w:multiLevelType w:val="multilevel"/>
    <w:tmpl w:val="00000001"/>
    <w:numStyleLink w:val="Bullets"/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472069">
    <w:abstractNumId w:val="10"/>
  </w:num>
  <w:num w:numId="2" w16cid:durableId="707795891">
    <w:abstractNumId w:val="11"/>
  </w:num>
  <w:num w:numId="3" w16cid:durableId="1341471989">
    <w:abstractNumId w:val="12"/>
  </w:num>
  <w:num w:numId="4" w16cid:durableId="1267814456">
    <w:abstractNumId w:val="13"/>
  </w:num>
  <w:num w:numId="5" w16cid:durableId="1631084392">
    <w:abstractNumId w:val="14"/>
  </w:num>
  <w:num w:numId="6" w16cid:durableId="964040108">
    <w:abstractNumId w:val="15"/>
  </w:num>
  <w:num w:numId="7" w16cid:durableId="554894360">
    <w:abstractNumId w:val="22"/>
  </w:num>
  <w:num w:numId="8" w16cid:durableId="387993082">
    <w:abstractNumId w:val="21"/>
  </w:num>
  <w:num w:numId="9" w16cid:durableId="732198358">
    <w:abstractNumId w:val="28"/>
  </w:num>
  <w:num w:numId="10" w16cid:durableId="838227501">
    <w:abstractNumId w:val="26"/>
  </w:num>
  <w:num w:numId="11" w16cid:durableId="1824543613">
    <w:abstractNumId w:val="24"/>
  </w:num>
  <w:num w:numId="12" w16cid:durableId="342518184">
    <w:abstractNumId w:val="18"/>
  </w:num>
  <w:num w:numId="13" w16cid:durableId="849106760">
    <w:abstractNumId w:val="16"/>
  </w:num>
  <w:num w:numId="14" w16cid:durableId="2058165666">
    <w:abstractNumId w:val="17"/>
  </w:num>
  <w:num w:numId="15" w16cid:durableId="1858696270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711879502">
    <w:abstractNumId w:val="9"/>
  </w:num>
  <w:num w:numId="17" w16cid:durableId="1020859648">
    <w:abstractNumId w:val="7"/>
  </w:num>
  <w:num w:numId="18" w16cid:durableId="430127251">
    <w:abstractNumId w:val="6"/>
  </w:num>
  <w:num w:numId="19" w16cid:durableId="714741556">
    <w:abstractNumId w:val="5"/>
  </w:num>
  <w:num w:numId="20" w16cid:durableId="442071269">
    <w:abstractNumId w:val="4"/>
  </w:num>
  <w:num w:numId="21" w16cid:durableId="1845434052">
    <w:abstractNumId w:val="8"/>
  </w:num>
  <w:num w:numId="22" w16cid:durableId="1328287516">
    <w:abstractNumId w:val="3"/>
  </w:num>
  <w:num w:numId="23" w16cid:durableId="1541479806">
    <w:abstractNumId w:val="2"/>
  </w:num>
  <w:num w:numId="24" w16cid:durableId="871461080">
    <w:abstractNumId w:val="1"/>
  </w:num>
  <w:num w:numId="25" w16cid:durableId="1465854928">
    <w:abstractNumId w:val="0"/>
  </w:num>
  <w:num w:numId="26" w16cid:durableId="1701936373">
    <w:abstractNumId w:val="30"/>
  </w:num>
  <w:num w:numId="27" w16cid:durableId="38671473">
    <w:abstractNumId w:val="23"/>
  </w:num>
  <w:num w:numId="28" w16cid:durableId="1790274890">
    <w:abstractNumId w:val="19"/>
  </w:num>
  <w:num w:numId="29" w16cid:durableId="386226718">
    <w:abstractNumId w:val="25"/>
  </w:num>
  <w:num w:numId="30" w16cid:durableId="341248432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000086780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909656343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59040175">
    <w:abstractNumId w:val="29"/>
  </w:num>
  <w:num w:numId="34" w16cid:durableId="1528835876">
    <w:abstractNumId w:val="31"/>
  </w:num>
  <w:num w:numId="35" w16cid:durableId="111439276">
    <w:abstractNumId w:val="20"/>
  </w:num>
  <w:num w:numId="36" w16cid:durableId="2135248069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humika Mistry">
    <w15:presenceInfo w15:providerId="AD" w15:userId="S::Bhumika.mistry@nzgbc.org.nz::4d33aa37-f547-41e5-8061-cc2e626b3ff5"/>
  </w15:person>
  <w15:person w15:author="Ting Li">
    <w15:presenceInfo w15:providerId="AD" w15:userId="S::ting.li@nzgbc.org.nz::462ae957-380f-4921-984b-82e067252d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2NDMzMjcyNDAwNDVV0lEKTi0uzszPAykwqQUAhSgxQiwAAAA="/>
  </w:docVars>
  <w:rsids>
    <w:rsidRoot w:val="006E0326"/>
    <w:rsid w:val="00004DAB"/>
    <w:rsid w:val="00015B85"/>
    <w:rsid w:val="00017B56"/>
    <w:rsid w:val="0002622D"/>
    <w:rsid w:val="00033212"/>
    <w:rsid w:val="00041305"/>
    <w:rsid w:val="000414A1"/>
    <w:rsid w:val="00050CEB"/>
    <w:rsid w:val="00072700"/>
    <w:rsid w:val="000745DE"/>
    <w:rsid w:val="0008135D"/>
    <w:rsid w:val="00095B11"/>
    <w:rsid w:val="000A5A40"/>
    <w:rsid w:val="000B299A"/>
    <w:rsid w:val="000C530D"/>
    <w:rsid w:val="000F43D6"/>
    <w:rsid w:val="00100346"/>
    <w:rsid w:val="00120725"/>
    <w:rsid w:val="00126FB7"/>
    <w:rsid w:val="0013437D"/>
    <w:rsid w:val="00145EF1"/>
    <w:rsid w:val="00155FD6"/>
    <w:rsid w:val="00163667"/>
    <w:rsid w:val="00166528"/>
    <w:rsid w:val="00174F4D"/>
    <w:rsid w:val="00180AF7"/>
    <w:rsid w:val="00196576"/>
    <w:rsid w:val="001A4A8A"/>
    <w:rsid w:val="001A76C9"/>
    <w:rsid w:val="001B4F1D"/>
    <w:rsid w:val="001C087A"/>
    <w:rsid w:val="001C326C"/>
    <w:rsid w:val="001C55B2"/>
    <w:rsid w:val="001D3F97"/>
    <w:rsid w:val="001E12A0"/>
    <w:rsid w:val="001F102F"/>
    <w:rsid w:val="001F398C"/>
    <w:rsid w:val="00205591"/>
    <w:rsid w:val="00205F88"/>
    <w:rsid w:val="00206B2B"/>
    <w:rsid w:val="002136AF"/>
    <w:rsid w:val="00215E4D"/>
    <w:rsid w:val="00240C21"/>
    <w:rsid w:val="00251E05"/>
    <w:rsid w:val="00253282"/>
    <w:rsid w:val="0026389D"/>
    <w:rsid w:val="002644E7"/>
    <w:rsid w:val="002753D2"/>
    <w:rsid w:val="00291D61"/>
    <w:rsid w:val="002A2F10"/>
    <w:rsid w:val="002A647D"/>
    <w:rsid w:val="002B34E2"/>
    <w:rsid w:val="002B3C85"/>
    <w:rsid w:val="002B71B8"/>
    <w:rsid w:val="002C0558"/>
    <w:rsid w:val="002F02FC"/>
    <w:rsid w:val="00305C4D"/>
    <w:rsid w:val="00313F06"/>
    <w:rsid w:val="003350C2"/>
    <w:rsid w:val="00343B85"/>
    <w:rsid w:val="003460E7"/>
    <w:rsid w:val="00350049"/>
    <w:rsid w:val="00355EA8"/>
    <w:rsid w:val="00385775"/>
    <w:rsid w:val="00386BF8"/>
    <w:rsid w:val="003914B6"/>
    <w:rsid w:val="00396790"/>
    <w:rsid w:val="003B3D65"/>
    <w:rsid w:val="003D6AB6"/>
    <w:rsid w:val="003F17F7"/>
    <w:rsid w:val="003F402F"/>
    <w:rsid w:val="003F5770"/>
    <w:rsid w:val="00403E09"/>
    <w:rsid w:val="004046E6"/>
    <w:rsid w:val="00415DAA"/>
    <w:rsid w:val="00421258"/>
    <w:rsid w:val="00441FDE"/>
    <w:rsid w:val="00446942"/>
    <w:rsid w:val="00463515"/>
    <w:rsid w:val="0048637A"/>
    <w:rsid w:val="004A22AB"/>
    <w:rsid w:val="004B4472"/>
    <w:rsid w:val="004C1AF9"/>
    <w:rsid w:val="004C20A2"/>
    <w:rsid w:val="004D5E6A"/>
    <w:rsid w:val="004F2472"/>
    <w:rsid w:val="004F614E"/>
    <w:rsid w:val="004F6AC8"/>
    <w:rsid w:val="005205F4"/>
    <w:rsid w:val="00522584"/>
    <w:rsid w:val="00526E32"/>
    <w:rsid w:val="00543FCE"/>
    <w:rsid w:val="00566CD6"/>
    <w:rsid w:val="00574AA2"/>
    <w:rsid w:val="00577D2A"/>
    <w:rsid w:val="00584724"/>
    <w:rsid w:val="00592661"/>
    <w:rsid w:val="005959BE"/>
    <w:rsid w:val="0059775C"/>
    <w:rsid w:val="005C2F1A"/>
    <w:rsid w:val="005C34D2"/>
    <w:rsid w:val="005C606C"/>
    <w:rsid w:val="005C692B"/>
    <w:rsid w:val="005D01EB"/>
    <w:rsid w:val="005E0ED8"/>
    <w:rsid w:val="005E155A"/>
    <w:rsid w:val="005E267B"/>
    <w:rsid w:val="005F2263"/>
    <w:rsid w:val="006220BD"/>
    <w:rsid w:val="00653161"/>
    <w:rsid w:val="006627C9"/>
    <w:rsid w:val="00686EB3"/>
    <w:rsid w:val="00696088"/>
    <w:rsid w:val="006A21CB"/>
    <w:rsid w:val="006A3617"/>
    <w:rsid w:val="006B3D65"/>
    <w:rsid w:val="006B6118"/>
    <w:rsid w:val="006C09EF"/>
    <w:rsid w:val="006C1D96"/>
    <w:rsid w:val="006D0A18"/>
    <w:rsid w:val="006D3C47"/>
    <w:rsid w:val="006E0326"/>
    <w:rsid w:val="006F0C81"/>
    <w:rsid w:val="00712A24"/>
    <w:rsid w:val="00715C57"/>
    <w:rsid w:val="00717054"/>
    <w:rsid w:val="0073147C"/>
    <w:rsid w:val="0075170B"/>
    <w:rsid w:val="007537EB"/>
    <w:rsid w:val="00771A3C"/>
    <w:rsid w:val="00774F94"/>
    <w:rsid w:val="00775B2C"/>
    <w:rsid w:val="007772D5"/>
    <w:rsid w:val="007B5683"/>
    <w:rsid w:val="007F0483"/>
    <w:rsid w:val="007F276D"/>
    <w:rsid w:val="00805521"/>
    <w:rsid w:val="00830329"/>
    <w:rsid w:val="00833D8E"/>
    <w:rsid w:val="00841903"/>
    <w:rsid w:val="0086343F"/>
    <w:rsid w:val="008727F1"/>
    <w:rsid w:val="008A45E2"/>
    <w:rsid w:val="008A5AC2"/>
    <w:rsid w:val="008D2570"/>
    <w:rsid w:val="008D4BF0"/>
    <w:rsid w:val="008E2EB8"/>
    <w:rsid w:val="008E53D0"/>
    <w:rsid w:val="008E60A0"/>
    <w:rsid w:val="008F1A61"/>
    <w:rsid w:val="008F30FA"/>
    <w:rsid w:val="0091024A"/>
    <w:rsid w:val="009173CC"/>
    <w:rsid w:val="0093301E"/>
    <w:rsid w:val="0093746E"/>
    <w:rsid w:val="00941D1F"/>
    <w:rsid w:val="00950859"/>
    <w:rsid w:val="00953017"/>
    <w:rsid w:val="00955DBE"/>
    <w:rsid w:val="009706D1"/>
    <w:rsid w:val="00980C6D"/>
    <w:rsid w:val="00985A2E"/>
    <w:rsid w:val="009A13BF"/>
    <w:rsid w:val="009A5C47"/>
    <w:rsid w:val="009E15A8"/>
    <w:rsid w:val="009E45D5"/>
    <w:rsid w:val="009E7CF5"/>
    <w:rsid w:val="00A14DE0"/>
    <w:rsid w:val="00A207CE"/>
    <w:rsid w:val="00A21876"/>
    <w:rsid w:val="00A30D20"/>
    <w:rsid w:val="00A3307D"/>
    <w:rsid w:val="00A37D96"/>
    <w:rsid w:val="00A44766"/>
    <w:rsid w:val="00A45B94"/>
    <w:rsid w:val="00A6411B"/>
    <w:rsid w:val="00A77B3E"/>
    <w:rsid w:val="00A83885"/>
    <w:rsid w:val="00AA2E9F"/>
    <w:rsid w:val="00AA443C"/>
    <w:rsid w:val="00AC64E5"/>
    <w:rsid w:val="00AD7849"/>
    <w:rsid w:val="00AE0E7F"/>
    <w:rsid w:val="00AF093D"/>
    <w:rsid w:val="00AF301F"/>
    <w:rsid w:val="00AF437B"/>
    <w:rsid w:val="00B04026"/>
    <w:rsid w:val="00B16241"/>
    <w:rsid w:val="00B25066"/>
    <w:rsid w:val="00B26643"/>
    <w:rsid w:val="00B40356"/>
    <w:rsid w:val="00B43004"/>
    <w:rsid w:val="00B641E4"/>
    <w:rsid w:val="00B727AB"/>
    <w:rsid w:val="00B81563"/>
    <w:rsid w:val="00B85080"/>
    <w:rsid w:val="00BC1D56"/>
    <w:rsid w:val="00C150B2"/>
    <w:rsid w:val="00C172F4"/>
    <w:rsid w:val="00C5166C"/>
    <w:rsid w:val="00C558FF"/>
    <w:rsid w:val="00C9260D"/>
    <w:rsid w:val="00CA175C"/>
    <w:rsid w:val="00CB4635"/>
    <w:rsid w:val="00CD3831"/>
    <w:rsid w:val="00D013C4"/>
    <w:rsid w:val="00D144BE"/>
    <w:rsid w:val="00D15333"/>
    <w:rsid w:val="00D1665E"/>
    <w:rsid w:val="00D20DA9"/>
    <w:rsid w:val="00D34A57"/>
    <w:rsid w:val="00D352DE"/>
    <w:rsid w:val="00D55E65"/>
    <w:rsid w:val="00D70E27"/>
    <w:rsid w:val="00D750FF"/>
    <w:rsid w:val="00D80EAC"/>
    <w:rsid w:val="00DA27D3"/>
    <w:rsid w:val="00DC5A53"/>
    <w:rsid w:val="00DE1819"/>
    <w:rsid w:val="00DF0E45"/>
    <w:rsid w:val="00E15F6B"/>
    <w:rsid w:val="00E23CEA"/>
    <w:rsid w:val="00E52F47"/>
    <w:rsid w:val="00E62649"/>
    <w:rsid w:val="00E63EF6"/>
    <w:rsid w:val="00EA53BB"/>
    <w:rsid w:val="00EC1745"/>
    <w:rsid w:val="00EC4E1C"/>
    <w:rsid w:val="00ED441A"/>
    <w:rsid w:val="00ED5BD5"/>
    <w:rsid w:val="00EE0067"/>
    <w:rsid w:val="00EE0752"/>
    <w:rsid w:val="00EF03F6"/>
    <w:rsid w:val="00EF1439"/>
    <w:rsid w:val="00F11763"/>
    <w:rsid w:val="00F16829"/>
    <w:rsid w:val="00F43E46"/>
    <w:rsid w:val="00F4798F"/>
    <w:rsid w:val="00F81F9C"/>
    <w:rsid w:val="00F865AC"/>
    <w:rsid w:val="00F93D08"/>
    <w:rsid w:val="00FA274A"/>
    <w:rsid w:val="00FB2507"/>
    <w:rsid w:val="00FC67A4"/>
    <w:rsid w:val="00FD45DA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0903A9"/>
  <w15:docId w15:val="{C7D2D916-2A3C-4B3F-8197-3A3386AD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B81563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B81563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11763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11763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8F30F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8F30F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F30FA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8F30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30FA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0F43D6"/>
    <w:rPr>
      <w:rFonts w:ascii="Arial" w:eastAsia="Arial" w:hAnsi="Arial" w:cs="Arial"/>
      <w:color w:val="000000"/>
      <w:szCs w:val="22"/>
      <w:lang w:val="en-AU"/>
    </w:rPr>
  </w:style>
  <w:style w:type="paragraph" w:customStyle="1" w:styleId="paragraph">
    <w:name w:val="paragraph"/>
    <w:basedOn w:val="Normal"/>
    <w:rsid w:val="004B4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NZ" w:eastAsia="zh-CN"/>
    </w:rPr>
  </w:style>
  <w:style w:type="character" w:customStyle="1" w:styleId="normaltextrun">
    <w:name w:val="normaltextrun"/>
    <w:basedOn w:val="DefaultParagraphFont"/>
    <w:rsid w:val="004B4472"/>
  </w:style>
  <w:style w:type="character" w:customStyle="1" w:styleId="eop">
    <w:name w:val="eop"/>
    <w:basedOn w:val="DefaultParagraphFont"/>
    <w:rsid w:val="004B4472"/>
  </w:style>
  <w:style w:type="character" w:customStyle="1" w:styleId="scxw177208306">
    <w:name w:val="scxw177208306"/>
    <w:basedOn w:val="DefaultParagraphFont"/>
    <w:rsid w:val="004B4472"/>
  </w:style>
  <w:style w:type="character" w:customStyle="1" w:styleId="pagebreaktextspan">
    <w:name w:val="pagebreaktextspan"/>
    <w:basedOn w:val="DefaultParagraphFont"/>
    <w:rsid w:val="004B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046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19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16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94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97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8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0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1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9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2048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2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0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20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0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5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95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21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7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47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0472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2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7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77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09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3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2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7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5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64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7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63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1472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3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38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64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79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2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5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ABC931-4E92-48A1-9645-8BEFBC2FA7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359241-C8D9-4DAA-AE53-028E500C5D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65AF99-BA64-4CA8-8CD4-EDE90B247025}"/>
</file>

<file path=customXml/itemProps4.xml><?xml version="1.0" encoding="utf-8"?>
<ds:datastoreItem xmlns:ds="http://schemas.openxmlformats.org/officeDocument/2006/customXml" ds:itemID="{7F9E7A98-3845-4A1C-B6C3-CF562182D4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6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97</cp:revision>
  <cp:lastPrinted>1900-12-31T14:00:00Z</cp:lastPrinted>
  <dcterms:created xsi:type="dcterms:W3CDTF">2018-07-26T03:02:00Z</dcterms:created>
  <dcterms:modified xsi:type="dcterms:W3CDTF">2022-05-16T03:18:00Z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10000</vt:r8>
  </property>
</Properties>
</file>